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B81636">
        <w:rPr>
          <w:rFonts w:ascii="GHEA Grapalat" w:hAnsi="GHEA Grapalat"/>
          <w:i w:val="0"/>
          <w:sz w:val="24"/>
          <w:szCs w:val="24"/>
          <w:lang w:val="hy-AM"/>
        </w:rPr>
        <w:t>30</w:t>
      </w:r>
      <w:r w:rsidR="00362F7E">
        <w:rPr>
          <w:rFonts w:ascii="GHEA Grapalat" w:hAnsi="GHEA Grapalat"/>
          <w:i w:val="0"/>
          <w:sz w:val="24"/>
          <w:szCs w:val="24"/>
        </w:rPr>
        <w:t xml:space="preserve">-го </w:t>
      </w:r>
      <w:r w:rsidR="00B81636" w:rsidRPr="00B81636">
        <w:rPr>
          <w:rFonts w:ascii="GHEA Grapalat" w:hAnsi="GHEA Grapalat"/>
          <w:i w:val="0"/>
          <w:sz w:val="24"/>
          <w:szCs w:val="24"/>
        </w:rPr>
        <w:t>октября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B81636">
        <w:rPr>
          <w:rFonts w:ascii="GHEA Grapalat" w:hAnsi="GHEA Grapalat"/>
          <w:b/>
          <w:i w:val="0"/>
          <w:sz w:val="24"/>
          <w:szCs w:val="24"/>
        </w:rPr>
        <w:t>GHTsDzB-HVKAK-2024-61</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BD3C51">
        <w:rPr>
          <w:rFonts w:ascii="GHEA Grapalat" w:hAnsi="GHEA Grapalat"/>
          <w:b/>
          <w:i w:val="0"/>
          <w:sz w:val="24"/>
          <w:szCs w:val="24"/>
        </w:rPr>
        <w:t>у</w:t>
      </w:r>
      <w:r w:rsidR="00BD3C51" w:rsidRPr="007C10C6">
        <w:rPr>
          <w:rFonts w:ascii="GHEA Grapalat" w:hAnsi="GHEA Grapalat"/>
          <w:b/>
          <w:i w:val="0"/>
          <w:sz w:val="24"/>
          <w:szCs w:val="24"/>
        </w:rPr>
        <w:t>тилизаци</w:t>
      </w:r>
      <w:r w:rsidR="00BD3C51">
        <w:rPr>
          <w:rFonts w:ascii="GHEA Grapalat" w:hAnsi="GHEA Grapalat"/>
          <w:b/>
          <w:i w:val="0"/>
          <w:sz w:val="24"/>
          <w:szCs w:val="24"/>
        </w:rPr>
        <w:t>и</w:t>
      </w:r>
      <w:r w:rsidR="00BD3C51" w:rsidRPr="007C10C6">
        <w:rPr>
          <w:rFonts w:ascii="GHEA Grapalat" w:hAnsi="GHEA Grapalat"/>
          <w:b/>
          <w:i w:val="0"/>
          <w:sz w:val="24"/>
          <w:szCs w:val="24"/>
        </w:rPr>
        <w:t xml:space="preserve"> опасных отходов</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8102AF" w:rsidRPr="008102AF">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B81636">
        <w:rPr>
          <w:rFonts w:ascii="GHEA Grapalat" w:hAnsi="GHEA Grapalat"/>
          <w:b/>
          <w:i w:val="0"/>
          <w:sz w:val="24"/>
          <w:szCs w:val="24"/>
        </w:rPr>
        <w:t>06</w:t>
      </w:r>
      <w:r w:rsidR="001705E4">
        <w:rPr>
          <w:rFonts w:ascii="GHEA Grapalat" w:hAnsi="GHEA Grapalat"/>
          <w:b/>
          <w:i w:val="0"/>
          <w:sz w:val="24"/>
          <w:szCs w:val="24"/>
        </w:rPr>
        <w:t xml:space="preserve"> </w:t>
      </w:r>
      <w:r w:rsidR="00B81636" w:rsidRPr="00B81636">
        <w:rPr>
          <w:rFonts w:ascii="GHEA Grapalat" w:hAnsi="GHEA Grapalat"/>
          <w:b/>
          <w:i w:val="0"/>
          <w:sz w:val="24"/>
          <w:szCs w:val="24"/>
        </w:rPr>
        <w:t>ноябр</w:t>
      </w:r>
      <w:r w:rsidR="001705E4">
        <w:rPr>
          <w:rFonts w:ascii="GHEA Grapalat" w:hAnsi="GHEA Grapalat"/>
          <w:b/>
          <w:i w:val="0"/>
          <w:sz w:val="24"/>
          <w:szCs w:val="24"/>
        </w:rPr>
        <w:t>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4C780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81636" w:rsidRPr="00B81636">
        <w:rPr>
          <w:rFonts w:ascii="GHEA Grapalat" w:hAnsi="GHEA Grapalat"/>
          <w:b/>
          <w:i w:val="0"/>
          <w:sz w:val="24"/>
          <w:szCs w:val="24"/>
        </w:rPr>
        <w:t>Зина Товмасян</w:t>
      </w:r>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B81636">
        <w:rPr>
          <w:rFonts w:ascii="GHEA Grapalat" w:hAnsi="GHEA Grapalat"/>
          <w:sz w:val="22"/>
          <w:szCs w:val="22"/>
        </w:rPr>
        <w:t>GHTsDzB-HVKAK-2024-</w:t>
      </w:r>
      <w:proofErr w:type="gramStart"/>
      <w:r w:rsidR="00B81636">
        <w:rPr>
          <w:rFonts w:ascii="GHEA Grapalat" w:hAnsi="GHEA Grapalat"/>
          <w:sz w:val="22"/>
          <w:szCs w:val="22"/>
        </w:rPr>
        <w:t>61</w:t>
      </w:r>
      <w:r w:rsidRPr="00BB6E4B">
        <w:rPr>
          <w:rFonts w:ascii="GHEA Grapalat" w:hAnsi="GHEA Grapalat"/>
          <w:sz w:val="22"/>
          <w:szCs w:val="22"/>
        </w:rPr>
        <w:t>»</w:t>
      </w:r>
      <w:r w:rsidRPr="00BB6E4B">
        <w:rPr>
          <w:rFonts w:ascii="GHEA Grapalat" w:hAnsi="GHEA Grapalat"/>
          <w:sz w:val="22"/>
          <w:szCs w:val="22"/>
        </w:rPr>
        <w:br/>
        <w:t xml:space="preserve">  №</w:t>
      </w:r>
      <w:proofErr w:type="gramEnd"/>
      <w:r w:rsidRPr="00BB6E4B">
        <w:rPr>
          <w:rFonts w:ascii="GHEA Grapalat" w:hAnsi="GHEA Grapalat"/>
          <w:sz w:val="22"/>
          <w:szCs w:val="22"/>
        </w:rPr>
        <w:t xml:space="preserve"> </w:t>
      </w:r>
      <w:r>
        <w:rPr>
          <w:rFonts w:ascii="GHEA Grapalat" w:hAnsi="GHEA Grapalat"/>
          <w:sz w:val="22"/>
          <w:szCs w:val="22"/>
          <w:lang w:val="hy-AM"/>
        </w:rPr>
        <w:t>1</w:t>
      </w:r>
      <w:r w:rsidRPr="00BB6E4B">
        <w:rPr>
          <w:rFonts w:ascii="GHEA Grapalat" w:hAnsi="GHEA Grapalat"/>
          <w:sz w:val="22"/>
          <w:szCs w:val="22"/>
        </w:rPr>
        <w:t xml:space="preserve"> от </w:t>
      </w:r>
      <w:r w:rsidR="00B81636">
        <w:rPr>
          <w:rFonts w:ascii="GHEA Grapalat" w:hAnsi="GHEA Grapalat"/>
          <w:sz w:val="22"/>
          <w:szCs w:val="22"/>
        </w:rPr>
        <w:t>30</w:t>
      </w:r>
      <w:r w:rsidR="001705E4">
        <w:rPr>
          <w:rFonts w:ascii="GHEA Grapalat" w:hAnsi="GHEA Grapalat"/>
          <w:sz w:val="22"/>
          <w:szCs w:val="22"/>
        </w:rPr>
        <w:t xml:space="preserve"> </w:t>
      </w:r>
      <w:r w:rsidR="00B81636" w:rsidRPr="00B81636">
        <w:rPr>
          <w:rFonts w:ascii="GHEA Grapalat" w:hAnsi="GHEA Grapalat"/>
        </w:rPr>
        <w:t>октября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ПО </w:t>
      </w:r>
      <w:r w:rsidR="001705E4">
        <w:rPr>
          <w:rFonts w:ascii="GHEA Grapalat" w:hAnsi="GHEA Grapalat"/>
          <w:b/>
        </w:rPr>
        <w:t>У</w:t>
      </w:r>
      <w:r w:rsidR="001705E4" w:rsidRPr="007C10C6">
        <w:rPr>
          <w:rFonts w:ascii="GHEA Grapalat" w:hAnsi="GHEA Grapalat"/>
          <w:b/>
        </w:rPr>
        <w:t>ТИЛИЗАЦИ</w:t>
      </w:r>
      <w:r w:rsidR="001705E4">
        <w:rPr>
          <w:rFonts w:ascii="GHEA Grapalat" w:hAnsi="GHEA Grapalat"/>
          <w:b/>
        </w:rPr>
        <w:t>И</w:t>
      </w:r>
      <w:r w:rsidR="001705E4" w:rsidRPr="007C10C6">
        <w:rPr>
          <w:rFonts w:ascii="GHEA Grapalat" w:hAnsi="GHEA Grapalat"/>
          <w:b/>
        </w:rPr>
        <w:t xml:space="preserve"> ОПАСНЫХ ОТХОДОВ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ПО </w:t>
      </w:r>
      <w:r w:rsidR="00C752DF" w:rsidRPr="00C752DF">
        <w:rPr>
          <w:rFonts w:ascii="GHEA Grapalat" w:hAnsi="GHEA Grapalat"/>
          <w:b/>
          <w:sz w:val="20"/>
          <w:szCs w:val="20"/>
        </w:rPr>
        <w:t xml:space="preserve">УТИЛИЗАЦИИ ОПАСНЫХ ОТХОДОВ </w:t>
      </w:r>
      <w:r w:rsidRPr="00C752DF">
        <w:rPr>
          <w:rFonts w:ascii="GHEA Grapalat" w:hAnsi="GHEA Grapalat"/>
          <w:b/>
          <w:sz w:val="20"/>
          <w:szCs w:val="20"/>
        </w:rPr>
        <w:t>ДЛЯ СВОИХ</w:t>
      </w:r>
      <w:r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B81636">
        <w:rPr>
          <w:rFonts w:ascii="GHEA Grapalat" w:hAnsi="GHEA Grapalat"/>
          <w:b/>
          <w:sz w:val="22"/>
          <w:szCs w:val="22"/>
        </w:rPr>
        <w:t>GHTsDzB-HVKAK-2024-61</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752DF">
        <w:rPr>
          <w:rFonts w:ascii="GHEA Grapalat" w:hAnsi="GHEA Grapalat"/>
          <w:b/>
          <w:i w:val="0"/>
          <w:sz w:val="24"/>
          <w:szCs w:val="24"/>
        </w:rPr>
        <w:t xml:space="preserve">услуг </w:t>
      </w:r>
      <w:r w:rsidR="00C752DF" w:rsidRPr="008030F8">
        <w:rPr>
          <w:rFonts w:ascii="GHEA Grapalat" w:hAnsi="GHEA Grapalat"/>
          <w:b/>
          <w:i w:val="0"/>
          <w:sz w:val="24"/>
          <w:szCs w:val="24"/>
        </w:rPr>
        <w:t>утилизации опасных отходов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F50DFD" w:rsidRDefault="00B81636" w:rsidP="00AA73D2">
            <w:pPr>
              <w:pStyle w:val="23"/>
              <w:spacing w:line="240" w:lineRule="auto"/>
              <w:ind w:firstLine="0"/>
              <w:jc w:val="center"/>
              <w:rPr>
                <w:rFonts w:ascii="GHEA Grapalat" w:hAnsi="GHEA Grapalat"/>
              </w:rPr>
            </w:pPr>
            <w:r w:rsidRPr="006C3B0E">
              <w:rPr>
                <w:rFonts w:ascii="GHEA Grapalat" w:hAnsi="GHEA Grapalat"/>
                <w:lang w:val="hy-AM"/>
              </w:rPr>
              <w:t>1</w:t>
            </w:r>
            <w:r>
              <w:rPr>
                <w:rFonts w:ascii="GHEA Grapalat" w:hAnsi="GHEA Grapalat"/>
                <w:lang w:val="hy-AM"/>
              </w:rPr>
              <w:t xml:space="preserve"> </w:t>
            </w:r>
            <w:r w:rsidRPr="006C3B0E">
              <w:rPr>
                <w:rFonts w:ascii="GHEA Grapalat" w:hAnsi="GHEA Grapalat"/>
                <w:lang w:val="hy-AM"/>
              </w:rPr>
              <w:t>054</w:t>
            </w:r>
            <w:r>
              <w:rPr>
                <w:rFonts w:ascii="GHEA Grapalat" w:hAnsi="GHEA Grapalat"/>
                <w:lang w:val="hy-AM"/>
              </w:rPr>
              <w:t xml:space="preserve"> </w:t>
            </w:r>
            <w:r w:rsidRPr="006C3B0E">
              <w:rPr>
                <w:rFonts w:ascii="GHEA Grapalat" w:hAnsi="GHEA Grapalat"/>
                <w:lang w:val="hy-AM"/>
              </w:rPr>
              <w:t>900</w:t>
            </w:r>
          </w:p>
        </w:tc>
        <w:tc>
          <w:tcPr>
            <w:tcW w:w="6600" w:type="dxa"/>
            <w:vAlign w:val="center"/>
          </w:tcPr>
          <w:p w:rsidR="00AA73D2" w:rsidRPr="00B81636" w:rsidRDefault="00B81636" w:rsidP="00AA73D2">
            <w:pPr>
              <w:rPr>
                <w:rFonts w:ascii="GHEA Grapalat" w:hAnsi="GHEA Grapalat"/>
                <w:sz w:val="20"/>
                <w:szCs w:val="20"/>
              </w:rPr>
            </w:pPr>
            <w:r w:rsidRPr="00CE6A00">
              <w:rPr>
                <w:rFonts w:cs="Arial"/>
                <w:sz w:val="22"/>
                <w:lang w:val="hy-AM"/>
              </w:rPr>
              <w:t>Услуги по транспортировке и утилизации опасных химических отходов</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9044F1">
        <w:rPr>
          <w:rFonts w:ascii="GHEA Grapalat" w:hAnsi="GHEA Grapalat"/>
          <w:color w:val="000000"/>
        </w:rPr>
        <w:lastRenderedPageBreak/>
        <w:t>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8102AF" w:rsidRPr="008102AF">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B81636" w:rsidRPr="00B81636">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w:t>
      </w:r>
      <w:r w:rsidRPr="009044F1">
        <w:rPr>
          <w:rFonts w:ascii="GHEA Grapalat" w:hAnsi="GHEA Grapalat"/>
          <w:sz w:val="24"/>
          <w:szCs w:val="24"/>
        </w:rPr>
        <w:lastRenderedPageBreak/>
        <w:t>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 xml:space="preserve">в </w:t>
      </w:r>
      <w:proofErr w:type="gramStart"/>
      <w:r w:rsidRPr="00F50DFD">
        <w:rPr>
          <w:rFonts w:ascii="GHEA Grapalat" w:hAnsi="GHEA Grapalat"/>
          <w:sz w:val="24"/>
          <w:szCs w:val="24"/>
        </w:rPr>
        <w:t>случае  закупок</w:t>
      </w:r>
      <w:proofErr w:type="gramEnd"/>
      <w:r w:rsidRPr="00F50DFD">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СЦ-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w:t>
      </w:r>
      <w:r w:rsidRPr="009044F1">
        <w:rPr>
          <w:rFonts w:ascii="GHEA Grapalat" w:hAnsi="GHEA Grapalat"/>
          <w:i w:val="0"/>
          <w:sz w:val="24"/>
          <w:szCs w:val="24"/>
        </w:rPr>
        <w:lastRenderedPageBreak/>
        <w:t>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8102AF" w:rsidRPr="008102AF">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 xml:space="preserve">х </w:t>
      </w:r>
      <w:r w:rsidR="00C87E93">
        <w:rPr>
          <w:rFonts w:ascii="GHEA Grapalat" w:hAnsi="GHEA Grapalat"/>
          <w:sz w:val="24"/>
          <w:szCs w:val="24"/>
        </w:rPr>
        <w:lastRenderedPageBreak/>
        <w:t>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w:t>
      </w:r>
      <w:r w:rsidR="00B06EC9" w:rsidRPr="00106011">
        <w:rPr>
          <w:rFonts w:ascii="GHEA Grapalat" w:hAnsi="GHEA Grapalat"/>
        </w:rPr>
        <w:lastRenderedPageBreak/>
        <w:t>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 xml:space="preserve">договора  </w:t>
      </w:r>
      <w:r w:rsidRPr="0074650E">
        <w:rPr>
          <w:rFonts w:ascii="GHEA Grapalat" w:hAnsi="GHEA Grapalat"/>
        </w:rPr>
        <w:lastRenderedPageBreak/>
        <w:t>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w:t>
      </w:r>
      <w:r w:rsidRPr="009044F1">
        <w:rPr>
          <w:rFonts w:ascii="GHEA Grapalat" w:hAnsi="GHEA Grapalat"/>
        </w:rPr>
        <w:lastRenderedPageBreak/>
        <w:t>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w:t>
      </w:r>
      <w:r w:rsidR="00E24455" w:rsidRPr="002658C9">
        <w:rPr>
          <w:rFonts w:ascii="GHEA Grapalat" w:hAnsi="GHEA Grapalat"/>
        </w:rPr>
        <w:lastRenderedPageBreak/>
        <w:t xml:space="preserve">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1636">
        <w:rPr>
          <w:rFonts w:ascii="GHEA Grapalat" w:hAnsi="GHEA Grapalat"/>
          <w:b/>
          <w:sz w:val="22"/>
          <w:szCs w:val="22"/>
        </w:rPr>
        <w:t>GHTsDzB-HVKAK-2024-61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B81636">
        <w:rPr>
          <w:rFonts w:ascii="GHEA Grapalat" w:hAnsi="GHEA Grapalat"/>
          <w:b/>
          <w:sz w:val="22"/>
          <w:szCs w:val="22"/>
        </w:rPr>
        <w:t>GHTsDzB-HVKAK-2024-61</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B81636">
        <w:rPr>
          <w:rFonts w:ascii="GHEA Grapalat" w:hAnsi="GHEA Grapalat"/>
          <w:b/>
          <w:sz w:val="22"/>
          <w:szCs w:val="22"/>
        </w:rPr>
        <w:t>GHTsDzB-HVKAK-2024-61</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B81636">
        <w:rPr>
          <w:rFonts w:ascii="GHEA Grapalat" w:hAnsi="GHEA Grapalat"/>
          <w:b/>
          <w:sz w:val="22"/>
          <w:szCs w:val="22"/>
        </w:rPr>
        <w:t>GHTsDzB-HVKAK-2024-61</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lastRenderedPageBreak/>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1636">
        <w:rPr>
          <w:rFonts w:ascii="GHEA Grapalat" w:hAnsi="GHEA Grapalat"/>
          <w:b/>
          <w:sz w:val="22"/>
          <w:szCs w:val="22"/>
        </w:rPr>
        <w:t>GHTsDzB-HVKAK-2024-61</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102A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8102A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8102A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8102AF"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8102AF"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8102A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B81636">
        <w:rPr>
          <w:rFonts w:ascii="GHEA Grapalat" w:hAnsi="GHEA Grapalat"/>
          <w:b/>
          <w:sz w:val="22"/>
          <w:szCs w:val="22"/>
        </w:rPr>
        <w:t>GHTsDzB-HVKAK-2024-61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B81636">
        <w:rPr>
          <w:rFonts w:ascii="GHEA Grapalat" w:hAnsi="GHEA Grapalat"/>
          <w:b/>
          <w:sz w:val="22"/>
          <w:szCs w:val="22"/>
        </w:rPr>
        <w:t>GHTsDzB-HVKAK-2024-61</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B81636">
        <w:rPr>
          <w:rFonts w:ascii="GHEA Grapalat" w:hAnsi="GHEA Grapalat"/>
          <w:b/>
          <w:sz w:val="22"/>
          <w:szCs w:val="22"/>
        </w:rPr>
        <w:t>GHTsDzB-HVKAK-2024-61</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B81636">
        <w:rPr>
          <w:rFonts w:ascii="GHEA Grapalat" w:hAnsi="GHEA Grapalat"/>
          <w:b/>
          <w:sz w:val="22"/>
          <w:szCs w:val="22"/>
        </w:rPr>
        <w:t>GHTsDzB-HVKAK-2024-61</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B138F3">
        <w:rPr>
          <w:rFonts w:ascii="GHEA Grapalat" w:hAnsi="GHEA Grapalat"/>
          <w:sz w:val="22"/>
          <w:szCs w:val="22"/>
        </w:rPr>
        <w:lastRenderedPageBreak/>
        <w:t>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B81636">
        <w:rPr>
          <w:rFonts w:ascii="GHEA Grapalat" w:hAnsi="GHEA Grapalat"/>
          <w:b/>
          <w:sz w:val="22"/>
          <w:szCs w:val="22"/>
        </w:rPr>
        <w:t>GHTsDzB-HVKAK-2024-61</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B81636">
        <w:rPr>
          <w:rFonts w:ascii="GHEA Grapalat" w:hAnsi="GHEA Grapalat"/>
          <w:b/>
          <w:sz w:val="22"/>
          <w:szCs w:val="22"/>
        </w:rPr>
        <w:t>GHTsDzB-HVKAK-2024-61</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B81636">
        <w:rPr>
          <w:rFonts w:ascii="GHEA Grapalat" w:hAnsi="GHEA Grapalat"/>
          <w:b/>
          <w:sz w:val="22"/>
          <w:szCs w:val="22"/>
        </w:rPr>
        <w:t>GHTsDzB-HVKAK-2024-61</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50DFD" w:rsidRPr="0049707C">
        <w:rPr>
          <w:rFonts w:ascii="GHEA Grapalat" w:hAnsi="GHEA Grapalat"/>
          <w:b/>
        </w:rPr>
        <w:t>услуг</w:t>
      </w:r>
      <w:r w:rsidR="00F50DFD">
        <w:rPr>
          <w:rFonts w:ascii="GHEA Grapalat" w:hAnsi="GHEA Grapalat"/>
        </w:rPr>
        <w:t xml:space="preserve"> </w:t>
      </w:r>
      <w:r w:rsidR="00F50DFD">
        <w:rPr>
          <w:rFonts w:ascii="GHEA Grapalat" w:hAnsi="GHEA Grapalat"/>
          <w:b/>
        </w:rPr>
        <w:t>у</w:t>
      </w:r>
      <w:r w:rsidR="00F50DFD" w:rsidRPr="00BF40E4">
        <w:rPr>
          <w:rFonts w:ascii="GHEA Grapalat" w:hAnsi="GHEA Grapalat"/>
          <w:b/>
        </w:rPr>
        <w:t>тилизаци</w:t>
      </w:r>
      <w:r w:rsidR="00F50DFD">
        <w:rPr>
          <w:rFonts w:ascii="GHEA Grapalat" w:hAnsi="GHEA Grapalat"/>
          <w:b/>
        </w:rPr>
        <w:t>и</w:t>
      </w:r>
      <w:r w:rsidR="00F50DFD" w:rsidRPr="00BF40E4">
        <w:rPr>
          <w:rFonts w:ascii="GHEA Grapalat" w:hAnsi="GHEA Grapalat"/>
          <w:b/>
        </w:rPr>
        <w:t xml:space="preserve"> опасных биологи</w:t>
      </w:r>
      <w:r w:rsidR="00F50DFD">
        <w:rPr>
          <w:rFonts w:ascii="GHEA Grapalat" w:hAnsi="GHEA Grapalat"/>
          <w:b/>
        </w:rPr>
        <w:t>ч</w:t>
      </w:r>
      <w:r w:rsidR="00F50DFD" w:rsidRPr="00BF40E4">
        <w:rPr>
          <w:rFonts w:ascii="GHEA Grapalat" w:hAnsi="GHEA Grapalat"/>
          <w:b/>
        </w:rPr>
        <w:t>еских отходов</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надлежащим </w:t>
      </w:r>
      <w:r w:rsidR="00B778A5" w:rsidRPr="00395B34">
        <w:rPr>
          <w:rFonts w:ascii="GHEA Grapalat" w:hAnsi="GHEA Grapalat"/>
        </w:rPr>
        <w:lastRenderedPageBreak/>
        <w:t>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w:t>
      </w:r>
      <w:r w:rsidRPr="00AD29CE">
        <w:rPr>
          <w:rFonts w:ascii="GHEA Grapalat" w:hAnsi="GHEA Grapalat"/>
        </w:rPr>
        <w:lastRenderedPageBreak/>
        <w:t>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Default="003B2F27" w:rsidP="003F4FD0">
      <w:pPr>
        <w:widowControl w:val="0"/>
        <w:contextualSpacing/>
        <w:jc w:val="center"/>
        <w:rPr>
          <w:rFonts w:ascii="GHEA Grapalat" w:hAnsi="GHEA Grapalat"/>
          <w:b/>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p w:rsidR="00F31119" w:rsidRPr="00AD29CE" w:rsidRDefault="00F31119" w:rsidP="003F4FD0">
      <w:pPr>
        <w:widowControl w:val="0"/>
        <w:contextualSpacing/>
        <w:jc w:val="center"/>
        <w:rPr>
          <w:rFonts w:ascii="GHEA Grapalat" w:hAnsi="GHEA Grapalat" w:cs="Sylfaen"/>
        </w:rPr>
      </w:pP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2D2A" w:rsidRDefault="001B2D2A" w:rsidP="003B2F27">
      <w:pPr>
        <w:widowControl w:val="0"/>
        <w:spacing w:after="160" w:line="360" w:lineRule="auto"/>
        <w:jc w:val="right"/>
        <w:rPr>
          <w:rFonts w:ascii="GHEA Grapalat" w:hAnsi="GHEA Grapalat"/>
          <w:i/>
        </w:rPr>
        <w:sectPr w:rsidR="001B2D2A"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6F58DE">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6F58D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1B2D2A" w:rsidRPr="00AD29CE" w:rsidRDefault="003B2F27" w:rsidP="001B2D2A">
      <w:pPr>
        <w:widowControl w:val="0"/>
        <w:spacing w:after="160" w:line="360" w:lineRule="auto"/>
        <w:ind w:left="3540" w:firstLine="708"/>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r w:rsidR="001B2D2A">
        <w:rPr>
          <w:rFonts w:ascii="GHEA Grapalat" w:hAnsi="GHEA Grapalat"/>
        </w:rPr>
        <w:tab/>
      </w:r>
      <w:r w:rsidR="001B2D2A">
        <w:rPr>
          <w:rFonts w:ascii="GHEA Grapalat" w:hAnsi="GHEA Grapalat"/>
        </w:rPr>
        <w:tab/>
      </w:r>
      <w:r w:rsidR="001B2D2A">
        <w:rPr>
          <w:rStyle w:val="af6"/>
          <w:rFonts w:ascii="GHEA Grapalat" w:hAnsi="GHEA Grapalat"/>
        </w:rPr>
        <w:tab/>
      </w:r>
      <w:r w:rsidR="001B2D2A">
        <w:rPr>
          <w:rFonts w:ascii="GHEA Grapalat" w:hAnsi="GHEA Grapalat"/>
        </w:rPr>
        <w:tab/>
      </w:r>
      <w:proofErr w:type="spellStart"/>
      <w:r w:rsidR="001B2D2A" w:rsidRPr="00AD29CE">
        <w:rPr>
          <w:rFonts w:ascii="GHEA Grapalat" w:hAnsi="GHEA Grapalat"/>
        </w:rPr>
        <w:t>драмов</w:t>
      </w:r>
      <w:proofErr w:type="spellEnd"/>
      <w:r w:rsidR="001B2D2A" w:rsidRPr="00AD29CE">
        <w:rPr>
          <w:rFonts w:ascii="GHEA Grapalat" w:hAnsi="GHEA Grapalat"/>
        </w:rPr>
        <w:t xml:space="preserve"> РА</w:t>
      </w:r>
    </w:p>
    <w:tbl>
      <w:tblPr>
        <w:tblW w:w="159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817"/>
        <w:gridCol w:w="1870"/>
        <w:gridCol w:w="1849"/>
        <w:gridCol w:w="760"/>
        <w:gridCol w:w="3978"/>
        <w:gridCol w:w="365"/>
        <w:gridCol w:w="817"/>
        <w:gridCol w:w="1364"/>
        <w:gridCol w:w="828"/>
        <w:gridCol w:w="1114"/>
        <w:gridCol w:w="1330"/>
      </w:tblGrid>
      <w:tr w:rsidR="001B2D2A" w:rsidRPr="00E40AC8" w:rsidTr="0081579D">
        <w:trPr>
          <w:trHeight w:val="422"/>
        </w:trPr>
        <w:tc>
          <w:tcPr>
            <w:tcW w:w="15977" w:type="dxa"/>
            <w:gridSpan w:val="12"/>
          </w:tcPr>
          <w:p w:rsidR="001B2D2A" w:rsidRPr="00E40AC8" w:rsidRDefault="001B2D2A" w:rsidP="008102AF">
            <w:pPr>
              <w:widowControl w:val="0"/>
              <w:spacing w:after="120"/>
              <w:jc w:val="center"/>
              <w:rPr>
                <w:rFonts w:ascii="GHEA Grapalat" w:hAnsi="GHEA Grapalat"/>
                <w:sz w:val="20"/>
              </w:rPr>
            </w:pPr>
            <w:r w:rsidRPr="00E40AC8">
              <w:rPr>
                <w:rFonts w:ascii="GHEA Grapalat" w:hAnsi="GHEA Grapalat"/>
                <w:sz w:val="20"/>
              </w:rPr>
              <w:t>Услуги</w:t>
            </w:r>
          </w:p>
        </w:tc>
      </w:tr>
      <w:tr w:rsidR="001B2D2A" w:rsidRPr="00E40AC8" w:rsidTr="0081579D">
        <w:trPr>
          <w:trHeight w:val="247"/>
        </w:trPr>
        <w:tc>
          <w:tcPr>
            <w:tcW w:w="1702" w:type="dxa"/>
            <w:gridSpan w:val="2"/>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номер предусмотренного приглашением лота</w:t>
            </w:r>
          </w:p>
        </w:tc>
        <w:tc>
          <w:tcPr>
            <w:tcW w:w="1870"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промежуточный код, предусмотренный планом закупок по классификации ЕЗК (CPV)</w:t>
            </w:r>
          </w:p>
        </w:tc>
        <w:tc>
          <w:tcPr>
            <w:tcW w:w="6587" w:type="dxa"/>
            <w:gridSpan w:val="3"/>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техническая характеристика</w:t>
            </w:r>
          </w:p>
        </w:tc>
        <w:tc>
          <w:tcPr>
            <w:tcW w:w="1182" w:type="dxa"/>
            <w:gridSpan w:val="2"/>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единица измерения</w:t>
            </w:r>
          </w:p>
        </w:tc>
        <w:tc>
          <w:tcPr>
            <w:tcW w:w="1364"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общая цена/</w:t>
            </w:r>
            <w:proofErr w:type="spellStart"/>
            <w:r w:rsidRPr="006F58DE">
              <w:rPr>
                <w:rFonts w:ascii="GHEA Grapalat" w:hAnsi="GHEA Grapalat"/>
                <w:sz w:val="18"/>
                <w:szCs w:val="18"/>
              </w:rPr>
              <w:t>драмов</w:t>
            </w:r>
            <w:proofErr w:type="spellEnd"/>
            <w:r w:rsidRPr="006F58DE">
              <w:rPr>
                <w:rFonts w:ascii="GHEA Grapalat" w:hAnsi="GHEA Grapalat"/>
                <w:sz w:val="18"/>
                <w:szCs w:val="18"/>
              </w:rPr>
              <w:t xml:space="preserve"> РА</w:t>
            </w:r>
          </w:p>
        </w:tc>
        <w:tc>
          <w:tcPr>
            <w:tcW w:w="828" w:type="dxa"/>
            <w:vMerge w:val="restart"/>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общий объем</w:t>
            </w:r>
          </w:p>
        </w:tc>
        <w:tc>
          <w:tcPr>
            <w:tcW w:w="2444" w:type="dxa"/>
            <w:gridSpan w:val="2"/>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предоставления</w:t>
            </w:r>
          </w:p>
        </w:tc>
      </w:tr>
      <w:tr w:rsidR="001B2D2A" w:rsidRPr="00E40AC8" w:rsidTr="0081579D">
        <w:trPr>
          <w:trHeight w:val="1047"/>
        </w:trPr>
        <w:tc>
          <w:tcPr>
            <w:tcW w:w="1702" w:type="dxa"/>
            <w:gridSpan w:val="2"/>
            <w:vMerge/>
            <w:vAlign w:val="center"/>
          </w:tcPr>
          <w:p w:rsidR="001B2D2A" w:rsidRPr="006F58DE" w:rsidRDefault="001B2D2A" w:rsidP="008102AF">
            <w:pPr>
              <w:widowControl w:val="0"/>
              <w:spacing w:after="120"/>
              <w:jc w:val="center"/>
              <w:rPr>
                <w:rFonts w:ascii="GHEA Grapalat" w:hAnsi="GHEA Grapalat"/>
                <w:sz w:val="18"/>
                <w:szCs w:val="18"/>
              </w:rPr>
            </w:pPr>
          </w:p>
        </w:tc>
        <w:tc>
          <w:tcPr>
            <w:tcW w:w="1870"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6587" w:type="dxa"/>
            <w:gridSpan w:val="3"/>
            <w:vMerge/>
            <w:vAlign w:val="center"/>
          </w:tcPr>
          <w:p w:rsidR="001B2D2A" w:rsidRPr="006F58DE" w:rsidRDefault="001B2D2A" w:rsidP="008102AF">
            <w:pPr>
              <w:widowControl w:val="0"/>
              <w:spacing w:after="120"/>
              <w:jc w:val="center"/>
              <w:rPr>
                <w:rFonts w:ascii="GHEA Grapalat" w:hAnsi="GHEA Grapalat"/>
                <w:sz w:val="18"/>
                <w:szCs w:val="18"/>
              </w:rPr>
            </w:pPr>
          </w:p>
        </w:tc>
        <w:tc>
          <w:tcPr>
            <w:tcW w:w="1182" w:type="dxa"/>
            <w:gridSpan w:val="2"/>
            <w:vMerge/>
            <w:vAlign w:val="center"/>
          </w:tcPr>
          <w:p w:rsidR="001B2D2A" w:rsidRPr="006F58DE" w:rsidRDefault="001B2D2A" w:rsidP="008102AF">
            <w:pPr>
              <w:widowControl w:val="0"/>
              <w:spacing w:after="120"/>
              <w:jc w:val="center"/>
              <w:rPr>
                <w:rFonts w:ascii="GHEA Grapalat" w:hAnsi="GHEA Grapalat"/>
                <w:sz w:val="18"/>
                <w:szCs w:val="18"/>
              </w:rPr>
            </w:pPr>
          </w:p>
        </w:tc>
        <w:tc>
          <w:tcPr>
            <w:tcW w:w="1364"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828" w:type="dxa"/>
            <w:vMerge/>
            <w:vAlign w:val="center"/>
          </w:tcPr>
          <w:p w:rsidR="001B2D2A" w:rsidRPr="006F58DE" w:rsidRDefault="001B2D2A" w:rsidP="008102AF">
            <w:pPr>
              <w:widowControl w:val="0"/>
              <w:spacing w:after="120"/>
              <w:jc w:val="center"/>
              <w:rPr>
                <w:rFonts w:ascii="GHEA Grapalat" w:hAnsi="GHEA Grapalat"/>
                <w:sz w:val="18"/>
                <w:szCs w:val="18"/>
              </w:rPr>
            </w:pPr>
          </w:p>
        </w:tc>
        <w:tc>
          <w:tcPr>
            <w:tcW w:w="1114" w:type="dxa"/>
            <w:vAlign w:val="center"/>
          </w:tcPr>
          <w:p w:rsidR="001B2D2A" w:rsidRPr="006F58DE" w:rsidRDefault="001B2D2A" w:rsidP="008102AF">
            <w:pPr>
              <w:widowControl w:val="0"/>
              <w:spacing w:after="120"/>
              <w:jc w:val="center"/>
              <w:rPr>
                <w:rFonts w:ascii="GHEA Grapalat" w:hAnsi="GHEA Grapalat"/>
                <w:sz w:val="18"/>
                <w:szCs w:val="18"/>
              </w:rPr>
            </w:pPr>
            <w:r w:rsidRPr="006F58DE">
              <w:rPr>
                <w:rFonts w:ascii="GHEA Grapalat" w:hAnsi="GHEA Grapalat"/>
                <w:sz w:val="18"/>
                <w:szCs w:val="18"/>
              </w:rPr>
              <w:t>адрес</w:t>
            </w:r>
          </w:p>
        </w:tc>
        <w:tc>
          <w:tcPr>
            <w:tcW w:w="1330" w:type="dxa"/>
            <w:vAlign w:val="center"/>
          </w:tcPr>
          <w:p w:rsidR="001B2D2A" w:rsidRPr="006F58DE" w:rsidRDefault="001B2D2A" w:rsidP="008102AF">
            <w:pPr>
              <w:widowControl w:val="0"/>
              <w:spacing w:after="120"/>
              <w:jc w:val="center"/>
              <w:rPr>
                <w:rFonts w:ascii="GHEA Grapalat" w:hAnsi="GHEA Grapalat"/>
                <w:sz w:val="18"/>
                <w:szCs w:val="18"/>
                <w:lang w:val="en-US"/>
              </w:rPr>
            </w:pPr>
            <w:r w:rsidRPr="006F58DE">
              <w:rPr>
                <w:rFonts w:ascii="GHEA Grapalat" w:hAnsi="GHEA Grapalat"/>
                <w:sz w:val="18"/>
                <w:szCs w:val="18"/>
              </w:rPr>
              <w:t>срок</w:t>
            </w:r>
            <w:r w:rsidRPr="006F58DE">
              <w:rPr>
                <w:rStyle w:val="af6"/>
                <w:rFonts w:ascii="GHEA Grapalat" w:hAnsi="GHEA Grapalat"/>
                <w:sz w:val="18"/>
                <w:szCs w:val="18"/>
              </w:rPr>
              <w:footnoteReference w:customMarkFollows="1" w:id="10"/>
              <w:t>**</w:t>
            </w:r>
          </w:p>
        </w:tc>
      </w:tr>
      <w:tr w:rsidR="001B2D2A" w:rsidRPr="00E40AC8" w:rsidTr="0081579D">
        <w:trPr>
          <w:trHeight w:val="277"/>
        </w:trPr>
        <w:tc>
          <w:tcPr>
            <w:tcW w:w="1702" w:type="dxa"/>
            <w:gridSpan w:val="2"/>
            <w:vMerge w:val="restart"/>
            <w:vAlign w:val="center"/>
          </w:tcPr>
          <w:p w:rsidR="001B2D2A" w:rsidRPr="00E40AC8" w:rsidRDefault="001B2D2A" w:rsidP="001B2D2A">
            <w:pPr>
              <w:widowControl w:val="0"/>
              <w:spacing w:after="120"/>
              <w:jc w:val="center"/>
              <w:rPr>
                <w:rFonts w:ascii="GHEA Grapalat" w:hAnsi="GHEA Grapalat"/>
                <w:sz w:val="20"/>
              </w:rPr>
            </w:pPr>
            <w:r>
              <w:rPr>
                <w:rFonts w:ascii="GHEA Grapalat" w:hAnsi="GHEA Grapalat"/>
                <w:sz w:val="20"/>
              </w:rPr>
              <w:t>1</w:t>
            </w:r>
          </w:p>
        </w:tc>
        <w:tc>
          <w:tcPr>
            <w:tcW w:w="1870" w:type="dxa"/>
            <w:vMerge w:val="restart"/>
            <w:vAlign w:val="center"/>
          </w:tcPr>
          <w:p w:rsidR="001B2D2A" w:rsidRPr="00E40AC8" w:rsidRDefault="001B2D2A" w:rsidP="001B2D2A">
            <w:pPr>
              <w:widowControl w:val="0"/>
              <w:spacing w:after="120"/>
              <w:jc w:val="center"/>
              <w:rPr>
                <w:rFonts w:ascii="GHEA Grapalat" w:hAnsi="GHEA Grapalat"/>
                <w:sz w:val="20"/>
              </w:rPr>
            </w:pPr>
            <w:r>
              <w:rPr>
                <w:rFonts w:ascii="GHEA Grapalat" w:hAnsi="GHEA Grapalat"/>
                <w:sz w:val="20"/>
                <w:szCs w:val="20"/>
              </w:rPr>
              <w:t>90520000</w:t>
            </w:r>
          </w:p>
        </w:tc>
        <w:tc>
          <w:tcPr>
            <w:tcW w:w="6587" w:type="dxa"/>
            <w:gridSpan w:val="3"/>
            <w:vMerge w:val="restart"/>
            <w:vAlign w:val="center"/>
          </w:tcPr>
          <w:p w:rsidR="001B2D2A" w:rsidRPr="00CE6A00" w:rsidRDefault="001B2D2A" w:rsidP="001B2D2A">
            <w:pPr>
              <w:pStyle w:val="af4"/>
              <w:shd w:val="clear" w:color="auto" w:fill="FFFFFF"/>
              <w:spacing w:before="0" w:beforeAutospacing="0" w:after="0" w:afterAutospacing="0"/>
              <w:rPr>
                <w:rFonts w:ascii="GHEA Grapalat" w:hAnsi="GHEA Grapalat"/>
                <w:sz w:val="18"/>
                <w:szCs w:val="18"/>
                <w:lang w:val="hy-AM"/>
              </w:rPr>
            </w:pPr>
            <w:r w:rsidRPr="00CE6A00">
              <w:rPr>
                <w:rFonts w:ascii="GHEA Grapalat" w:hAnsi="GHEA Grapalat"/>
                <w:sz w:val="18"/>
                <w:szCs w:val="18"/>
                <w:lang w:val="hy-AM"/>
              </w:rPr>
              <w:t xml:space="preserve">Опасными химическими отходами являются фосфит цинка, который относится к отходам I класса опасности (чрезвычайно опасным), которые размещены в 48 закрытых металлических контейнерах, из которых 31 находится в Ереване, 17 - в Гюмри. Перевозку осуществлять с соблюдением требований безопасности при перевозке опасных химических веществ. Услуга должна предоставляться в соответствии с Законом Республики Армения «Об отходах», </w:t>
            </w:r>
            <w:r w:rsidRPr="00CE6A00">
              <w:rPr>
                <w:rFonts w:ascii="GHEA Grapalat" w:hAnsi="GHEA Grapalat"/>
                <w:sz w:val="18"/>
                <w:szCs w:val="18"/>
              </w:rPr>
              <w:t>правилам утвержденным п</w:t>
            </w:r>
            <w:r w:rsidRPr="00CE6A00">
              <w:rPr>
                <w:rFonts w:ascii="GHEA Grapalat" w:hAnsi="GHEA Grapalat"/>
                <w:sz w:val="18"/>
                <w:szCs w:val="18"/>
                <w:lang w:val="hy-AM"/>
              </w:rPr>
              <w:t>остановлением Правительства РА от 30 января 2003 года № 121</w:t>
            </w:r>
            <w:r w:rsidRPr="00CE6A00">
              <w:rPr>
                <w:rFonts w:ascii="GHEA Grapalat" w:hAnsi="GHEA Grapalat"/>
                <w:sz w:val="18"/>
                <w:szCs w:val="18"/>
              </w:rPr>
              <w:t xml:space="preserve"> </w:t>
            </w:r>
            <w:r w:rsidRPr="00CE6A00">
              <w:rPr>
                <w:rFonts w:ascii="GHEA Grapalat" w:hAnsi="GHEA Grapalat"/>
                <w:sz w:val="18"/>
                <w:szCs w:val="18"/>
                <w:lang w:val="hy-AM"/>
              </w:rPr>
              <w:t xml:space="preserve">«Правила лицензирования использования опасных отходов в Республике Армения»,  </w:t>
            </w:r>
            <w:r w:rsidRPr="00CE6A00">
              <w:rPr>
                <w:rFonts w:ascii="GHEA Grapalat" w:hAnsi="GHEA Grapalat"/>
                <w:sz w:val="18"/>
                <w:szCs w:val="18"/>
              </w:rPr>
              <w:t>с</w:t>
            </w:r>
            <w:r w:rsidRPr="00CE6A00">
              <w:rPr>
                <w:rFonts w:ascii="GHEA Grapalat" w:hAnsi="GHEA Grapalat"/>
                <w:sz w:val="18"/>
                <w:szCs w:val="18"/>
                <w:lang w:val="hy-AM"/>
              </w:rPr>
              <w:t>анитарны</w:t>
            </w:r>
            <w:r w:rsidRPr="00CE6A00">
              <w:rPr>
                <w:rFonts w:ascii="GHEA Grapalat" w:hAnsi="GHEA Grapalat"/>
                <w:sz w:val="18"/>
                <w:szCs w:val="18"/>
              </w:rPr>
              <w:t>м</w:t>
            </w:r>
            <w:r w:rsidRPr="00CE6A00">
              <w:rPr>
                <w:rFonts w:ascii="GHEA Grapalat" w:hAnsi="GHEA Grapalat"/>
                <w:sz w:val="18"/>
                <w:szCs w:val="18"/>
                <w:lang w:val="hy-AM"/>
              </w:rPr>
              <w:t xml:space="preserve"> правила</w:t>
            </w:r>
            <w:r w:rsidRPr="00CE6A00">
              <w:rPr>
                <w:rFonts w:ascii="GHEA Grapalat" w:hAnsi="GHEA Grapalat"/>
                <w:sz w:val="18"/>
                <w:szCs w:val="18"/>
              </w:rPr>
              <w:t>м</w:t>
            </w:r>
            <w:r w:rsidRPr="00CE6A00">
              <w:rPr>
                <w:rFonts w:ascii="GHEA Grapalat" w:hAnsi="GHEA Grapalat"/>
                <w:sz w:val="18"/>
                <w:szCs w:val="18"/>
                <w:lang w:val="hy-AM"/>
              </w:rPr>
              <w:t xml:space="preserve"> и норм</w:t>
            </w:r>
            <w:proofErr w:type="spellStart"/>
            <w:r w:rsidRPr="00CE6A00">
              <w:rPr>
                <w:rFonts w:ascii="GHEA Grapalat" w:hAnsi="GHEA Grapalat"/>
                <w:sz w:val="18"/>
                <w:szCs w:val="18"/>
              </w:rPr>
              <w:t>ам</w:t>
            </w:r>
            <w:proofErr w:type="spellEnd"/>
            <w:r w:rsidRPr="00CE6A00">
              <w:rPr>
                <w:rFonts w:ascii="GHEA Grapalat" w:hAnsi="GHEA Grapalat"/>
                <w:sz w:val="18"/>
                <w:szCs w:val="18"/>
              </w:rPr>
              <w:t xml:space="preserve"> утвержденным </w:t>
            </w:r>
            <w:proofErr w:type="spellStart"/>
            <w:r w:rsidRPr="00CE6A00">
              <w:rPr>
                <w:rFonts w:ascii="GHEA Grapalat" w:hAnsi="GHEA Grapalat"/>
                <w:sz w:val="18"/>
                <w:szCs w:val="18"/>
              </w:rPr>
              <w:t>прказом</w:t>
            </w:r>
            <w:proofErr w:type="spellEnd"/>
            <w:r w:rsidRPr="00CE6A00">
              <w:rPr>
                <w:rFonts w:ascii="GHEA Grapalat" w:hAnsi="GHEA Grapalat"/>
                <w:sz w:val="18"/>
                <w:szCs w:val="18"/>
                <w:lang w:val="hy-AM"/>
              </w:rPr>
              <w:t xml:space="preserve"> Министра здравоохранения РА № 20 от 29 октября 2009 года.</w:t>
            </w:r>
            <w:r w:rsidRPr="00CE6A00">
              <w:rPr>
                <w:rFonts w:ascii="GHEA Grapalat" w:hAnsi="GHEA Grapalat"/>
                <w:sz w:val="18"/>
                <w:szCs w:val="18"/>
              </w:rPr>
              <w:t xml:space="preserve"> </w:t>
            </w:r>
            <w:r w:rsidRPr="00CE6A00">
              <w:rPr>
                <w:rFonts w:ascii="GHEA Grapalat" w:hAnsi="GHEA Grapalat"/>
                <w:sz w:val="18"/>
                <w:szCs w:val="18"/>
                <w:lang w:val="hy-AM"/>
              </w:rPr>
              <w:t>«Гигиенические требования к использованию опасных химических отходов, а также к хранению и транспортировке опасных химических веществ» N 2.1.7.001-09», в соответствии с требованиями, установленными другими нормативными актами, действующими в Республике Армения, касающимися услуг по у</w:t>
            </w:r>
            <w:proofErr w:type="spellStart"/>
            <w:r w:rsidRPr="00CE6A00">
              <w:rPr>
                <w:rFonts w:ascii="GHEA Grapalat" w:hAnsi="GHEA Grapalat"/>
                <w:sz w:val="18"/>
                <w:szCs w:val="18"/>
              </w:rPr>
              <w:t>тнлизации</w:t>
            </w:r>
            <w:proofErr w:type="spellEnd"/>
            <w:r w:rsidRPr="00CE6A00">
              <w:rPr>
                <w:rFonts w:ascii="GHEA Grapalat" w:hAnsi="GHEA Grapalat"/>
                <w:sz w:val="18"/>
                <w:szCs w:val="18"/>
                <w:lang w:val="hy-AM"/>
              </w:rPr>
              <w:t xml:space="preserve"> опасных химических отходов.</w:t>
            </w:r>
          </w:p>
        </w:tc>
        <w:tc>
          <w:tcPr>
            <w:tcW w:w="1182" w:type="dxa"/>
            <w:gridSpan w:val="2"/>
            <w:vMerge w:val="restart"/>
            <w:vAlign w:val="center"/>
          </w:tcPr>
          <w:p w:rsidR="001B2D2A" w:rsidRPr="00CE6A00" w:rsidRDefault="001B2D2A" w:rsidP="001B2D2A">
            <w:pPr>
              <w:jc w:val="center"/>
              <w:rPr>
                <w:rFonts w:cs="GHEA Grapalat"/>
                <w:sz w:val="22"/>
              </w:rPr>
            </w:pPr>
            <w:r w:rsidRPr="00CE6A00">
              <w:rPr>
                <w:rFonts w:cs="GHEA Grapalat"/>
                <w:sz w:val="22"/>
              </w:rPr>
              <w:t>кг</w:t>
            </w:r>
          </w:p>
        </w:tc>
        <w:tc>
          <w:tcPr>
            <w:tcW w:w="1364" w:type="dxa"/>
            <w:vAlign w:val="center"/>
          </w:tcPr>
          <w:p w:rsidR="001B2D2A" w:rsidRPr="00CE6A00" w:rsidRDefault="001B2D2A" w:rsidP="001B2D2A">
            <w:pPr>
              <w:ind w:left="61" w:hanging="61"/>
              <w:jc w:val="center"/>
              <w:rPr>
                <w:rFonts w:cs="GHEA Grapalat"/>
                <w:sz w:val="22"/>
                <w:lang w:val="hy-AM"/>
              </w:rPr>
            </w:pPr>
          </w:p>
        </w:tc>
        <w:tc>
          <w:tcPr>
            <w:tcW w:w="828" w:type="dxa"/>
            <w:vAlign w:val="center"/>
          </w:tcPr>
          <w:p w:rsidR="001B2D2A" w:rsidRPr="0081579D" w:rsidRDefault="001B2D2A" w:rsidP="001B2D2A">
            <w:pPr>
              <w:ind w:left="61" w:hanging="61"/>
              <w:jc w:val="center"/>
              <w:rPr>
                <w:rFonts w:ascii="GHEA Grapalat" w:hAnsi="GHEA Grapalat" w:cs="GHEA Grapalat"/>
                <w:sz w:val="18"/>
                <w:szCs w:val="18"/>
                <w:lang w:val="hy-AM"/>
              </w:rPr>
            </w:pPr>
            <w:r w:rsidRPr="0081579D">
              <w:rPr>
                <w:rFonts w:ascii="GHEA Grapalat" w:hAnsi="GHEA Grapalat" w:cs="Arial"/>
                <w:sz w:val="18"/>
                <w:szCs w:val="18"/>
                <w:lang w:val="hy-AM"/>
              </w:rPr>
              <w:t>620</w:t>
            </w:r>
          </w:p>
        </w:tc>
        <w:tc>
          <w:tcPr>
            <w:tcW w:w="1114" w:type="dxa"/>
            <w:vAlign w:val="center"/>
          </w:tcPr>
          <w:p w:rsidR="001B2D2A" w:rsidRPr="0081579D" w:rsidRDefault="001B2D2A" w:rsidP="001B2D2A">
            <w:pPr>
              <w:jc w:val="center"/>
              <w:rPr>
                <w:rFonts w:ascii="GHEA Grapalat" w:hAnsi="GHEA Grapalat" w:cs="Arial"/>
                <w:iCs/>
                <w:sz w:val="18"/>
                <w:szCs w:val="18"/>
                <w:lang w:val="hy-AM"/>
              </w:rPr>
            </w:pPr>
            <w:r w:rsidRPr="0081579D">
              <w:rPr>
                <w:rFonts w:ascii="GHEA Grapalat" w:hAnsi="GHEA Grapalat" w:cs="Arial"/>
                <w:iCs/>
                <w:sz w:val="18"/>
                <w:szCs w:val="18"/>
                <w:lang w:val="hy-AM"/>
              </w:rPr>
              <w:t>г.Ереван, Д.Малян 37</w:t>
            </w:r>
          </w:p>
        </w:tc>
        <w:tc>
          <w:tcPr>
            <w:tcW w:w="1330" w:type="dxa"/>
            <w:vAlign w:val="center"/>
          </w:tcPr>
          <w:p w:rsidR="001B2D2A" w:rsidRPr="0081579D" w:rsidRDefault="001B2D2A" w:rsidP="001B2D2A">
            <w:pPr>
              <w:jc w:val="center"/>
              <w:rPr>
                <w:rFonts w:ascii="GHEA Grapalat" w:hAnsi="GHEA Grapalat" w:cs="Arial"/>
                <w:sz w:val="18"/>
                <w:szCs w:val="18"/>
                <w:lang w:val="hy-AM"/>
              </w:rPr>
            </w:pPr>
            <w:r w:rsidRPr="0081579D">
              <w:rPr>
                <w:rFonts w:ascii="GHEA Grapalat" w:hAnsi="GHEA Grapalat" w:cs="Arial"/>
                <w:sz w:val="18"/>
                <w:szCs w:val="18"/>
                <w:lang w:val="hy-AM"/>
              </w:rPr>
              <w:t>60 календарных дней со дня вступления договора в силу</w:t>
            </w:r>
          </w:p>
        </w:tc>
      </w:tr>
      <w:tr w:rsidR="001B2D2A" w:rsidRPr="00E40AC8" w:rsidTr="0081579D">
        <w:trPr>
          <w:trHeight w:val="439"/>
        </w:trPr>
        <w:tc>
          <w:tcPr>
            <w:tcW w:w="1702" w:type="dxa"/>
            <w:gridSpan w:val="2"/>
            <w:vMerge/>
            <w:vAlign w:val="center"/>
          </w:tcPr>
          <w:p w:rsidR="001B2D2A" w:rsidRPr="00E40AC8" w:rsidRDefault="001B2D2A" w:rsidP="001B2D2A">
            <w:pPr>
              <w:widowControl w:val="0"/>
              <w:spacing w:after="120"/>
              <w:jc w:val="center"/>
              <w:rPr>
                <w:rFonts w:ascii="GHEA Grapalat" w:hAnsi="GHEA Grapalat"/>
                <w:sz w:val="20"/>
              </w:rPr>
            </w:pPr>
          </w:p>
        </w:tc>
        <w:tc>
          <w:tcPr>
            <w:tcW w:w="1870" w:type="dxa"/>
            <w:vMerge/>
            <w:vAlign w:val="center"/>
          </w:tcPr>
          <w:p w:rsidR="001B2D2A" w:rsidRPr="00E40AC8" w:rsidRDefault="001B2D2A" w:rsidP="001B2D2A">
            <w:pPr>
              <w:widowControl w:val="0"/>
              <w:spacing w:after="120"/>
              <w:jc w:val="center"/>
              <w:rPr>
                <w:rFonts w:ascii="GHEA Grapalat" w:hAnsi="GHEA Grapalat"/>
                <w:sz w:val="20"/>
              </w:rPr>
            </w:pPr>
          </w:p>
        </w:tc>
        <w:tc>
          <w:tcPr>
            <w:tcW w:w="6587" w:type="dxa"/>
            <w:gridSpan w:val="3"/>
            <w:vMerge/>
            <w:vAlign w:val="center"/>
          </w:tcPr>
          <w:p w:rsidR="001B2D2A" w:rsidRPr="00E40AC8" w:rsidRDefault="001B2D2A" w:rsidP="001B2D2A">
            <w:pPr>
              <w:widowControl w:val="0"/>
              <w:spacing w:after="120"/>
              <w:jc w:val="center"/>
              <w:rPr>
                <w:rFonts w:ascii="GHEA Grapalat" w:hAnsi="GHEA Grapalat"/>
                <w:sz w:val="20"/>
              </w:rPr>
            </w:pPr>
          </w:p>
        </w:tc>
        <w:tc>
          <w:tcPr>
            <w:tcW w:w="1182" w:type="dxa"/>
            <w:gridSpan w:val="2"/>
            <w:vMerge/>
            <w:vAlign w:val="center"/>
          </w:tcPr>
          <w:p w:rsidR="001B2D2A" w:rsidRPr="00E40AC8" w:rsidRDefault="001B2D2A" w:rsidP="001B2D2A">
            <w:pPr>
              <w:widowControl w:val="0"/>
              <w:spacing w:after="120"/>
              <w:jc w:val="center"/>
              <w:rPr>
                <w:rFonts w:ascii="GHEA Grapalat" w:hAnsi="GHEA Grapalat"/>
                <w:sz w:val="20"/>
              </w:rPr>
            </w:pPr>
          </w:p>
        </w:tc>
        <w:tc>
          <w:tcPr>
            <w:tcW w:w="1364" w:type="dxa"/>
            <w:vAlign w:val="center"/>
          </w:tcPr>
          <w:p w:rsidR="001B2D2A" w:rsidRPr="00CE6A00" w:rsidRDefault="001B2D2A" w:rsidP="001B2D2A">
            <w:pPr>
              <w:ind w:left="61" w:hanging="61"/>
              <w:jc w:val="center"/>
              <w:rPr>
                <w:rFonts w:cs="GHEA Grapalat"/>
                <w:sz w:val="22"/>
                <w:lang w:val="hy-AM"/>
              </w:rPr>
            </w:pPr>
          </w:p>
        </w:tc>
        <w:tc>
          <w:tcPr>
            <w:tcW w:w="828" w:type="dxa"/>
            <w:vAlign w:val="center"/>
          </w:tcPr>
          <w:p w:rsidR="001B2D2A" w:rsidRPr="0081579D" w:rsidRDefault="001B2D2A" w:rsidP="001B2D2A">
            <w:pPr>
              <w:ind w:left="61" w:hanging="61"/>
              <w:jc w:val="center"/>
              <w:rPr>
                <w:rFonts w:ascii="GHEA Grapalat" w:hAnsi="GHEA Grapalat" w:cs="GHEA Grapalat"/>
                <w:sz w:val="18"/>
                <w:szCs w:val="18"/>
                <w:lang w:val="hy-AM"/>
              </w:rPr>
            </w:pPr>
            <w:r w:rsidRPr="0081579D">
              <w:rPr>
                <w:rFonts w:ascii="GHEA Grapalat" w:hAnsi="GHEA Grapalat" w:cs="Arial"/>
                <w:sz w:val="18"/>
                <w:szCs w:val="18"/>
                <w:lang w:val="hy-AM"/>
              </w:rPr>
              <w:t>339</w:t>
            </w:r>
          </w:p>
        </w:tc>
        <w:tc>
          <w:tcPr>
            <w:tcW w:w="1114" w:type="dxa"/>
            <w:vAlign w:val="center"/>
          </w:tcPr>
          <w:p w:rsidR="001B2D2A" w:rsidRPr="0081579D" w:rsidRDefault="001B2D2A" w:rsidP="001B2D2A">
            <w:pPr>
              <w:jc w:val="center"/>
              <w:rPr>
                <w:rFonts w:ascii="GHEA Grapalat" w:hAnsi="GHEA Grapalat" w:cs="Arial"/>
                <w:iCs/>
                <w:sz w:val="18"/>
                <w:szCs w:val="18"/>
                <w:lang w:val="hy-AM"/>
              </w:rPr>
            </w:pPr>
            <w:r w:rsidRPr="0081579D">
              <w:rPr>
                <w:rFonts w:ascii="GHEA Grapalat" w:hAnsi="GHEA Grapalat" w:cs="Arial"/>
                <w:iCs/>
                <w:sz w:val="18"/>
                <w:szCs w:val="18"/>
                <w:lang w:val="hy-AM"/>
              </w:rPr>
              <w:t>г.Гюмри, Ширакаци 64</w:t>
            </w:r>
          </w:p>
        </w:tc>
        <w:tc>
          <w:tcPr>
            <w:tcW w:w="1330" w:type="dxa"/>
            <w:vAlign w:val="center"/>
          </w:tcPr>
          <w:p w:rsidR="001B2D2A" w:rsidRPr="0081579D" w:rsidRDefault="001B2D2A" w:rsidP="001B2D2A">
            <w:pPr>
              <w:jc w:val="center"/>
              <w:rPr>
                <w:rFonts w:ascii="GHEA Grapalat" w:hAnsi="GHEA Grapalat" w:cs="Arial"/>
                <w:sz w:val="18"/>
                <w:szCs w:val="18"/>
                <w:lang w:val="hy-AM"/>
              </w:rPr>
            </w:pPr>
            <w:r w:rsidRPr="0081579D">
              <w:rPr>
                <w:rFonts w:ascii="GHEA Grapalat" w:hAnsi="GHEA Grapalat" w:cs="Arial"/>
                <w:sz w:val="18"/>
                <w:szCs w:val="18"/>
                <w:lang w:val="hy-AM"/>
              </w:rPr>
              <w:t>60 календарных дней со дня вступления договора в силу</w:t>
            </w:r>
          </w:p>
        </w:tc>
      </w:tr>
      <w:tr w:rsidR="003B2F27" w:rsidRPr="0081579D" w:rsidTr="0081579D">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885" w:type="dxa"/>
          <w:wAfter w:w="5453" w:type="dxa"/>
          <w:jc w:val="center"/>
        </w:trPr>
        <w:tc>
          <w:tcPr>
            <w:tcW w:w="4536" w:type="dxa"/>
            <w:gridSpan w:val="3"/>
          </w:tcPr>
          <w:p w:rsidR="003B2F27" w:rsidRPr="0081579D" w:rsidRDefault="003B2F27" w:rsidP="005B7138">
            <w:pPr>
              <w:widowControl w:val="0"/>
              <w:spacing w:after="160" w:line="360" w:lineRule="auto"/>
              <w:jc w:val="center"/>
              <w:rPr>
                <w:rFonts w:ascii="GHEA Grapalat" w:hAnsi="GHEA Grapalat" w:cs="Sylfaen"/>
                <w:b/>
                <w:bCs/>
                <w:sz w:val="18"/>
                <w:szCs w:val="18"/>
              </w:rPr>
            </w:pPr>
            <w:r w:rsidRPr="0081579D">
              <w:rPr>
                <w:rFonts w:ascii="GHEA Grapalat" w:hAnsi="GHEA Grapalat"/>
                <w:b/>
                <w:sz w:val="18"/>
                <w:szCs w:val="18"/>
              </w:rPr>
              <w:t>ЗАКАЗЧИК</w:t>
            </w:r>
          </w:p>
          <w:p w:rsidR="003B2F27" w:rsidRPr="0081579D" w:rsidRDefault="003B2F27" w:rsidP="005B7138">
            <w:pPr>
              <w:widowControl w:val="0"/>
              <w:jc w:val="center"/>
              <w:rPr>
                <w:rFonts w:ascii="GHEA Grapalat" w:hAnsi="GHEA Grapalat"/>
                <w:sz w:val="18"/>
                <w:szCs w:val="18"/>
                <w:lang w:val="en-US"/>
              </w:rPr>
            </w:pPr>
            <w:r w:rsidRPr="0081579D">
              <w:rPr>
                <w:rFonts w:ascii="GHEA Grapalat" w:hAnsi="GHEA Grapalat"/>
                <w:sz w:val="18"/>
                <w:szCs w:val="18"/>
                <w:lang w:val="en-US"/>
              </w:rPr>
              <w:t>___________________________</w:t>
            </w:r>
          </w:p>
          <w:p w:rsidR="003B2F27" w:rsidRPr="0081579D" w:rsidRDefault="003B2F27" w:rsidP="0081579D">
            <w:pPr>
              <w:widowControl w:val="0"/>
              <w:spacing w:after="160" w:line="360" w:lineRule="auto"/>
              <w:jc w:val="center"/>
              <w:rPr>
                <w:rFonts w:ascii="GHEA Grapalat" w:hAnsi="GHEA Grapalat"/>
                <w:sz w:val="18"/>
                <w:szCs w:val="18"/>
              </w:rPr>
            </w:pPr>
            <w:r w:rsidRPr="0081579D">
              <w:rPr>
                <w:rFonts w:ascii="GHEA Grapalat" w:hAnsi="GHEA Grapalat"/>
                <w:sz w:val="18"/>
                <w:szCs w:val="18"/>
                <w:vertAlign w:val="superscript"/>
              </w:rPr>
              <w:t>/подпись/</w:t>
            </w:r>
            <w:r w:rsidR="0081579D">
              <w:rPr>
                <w:rFonts w:ascii="GHEA Grapalat" w:hAnsi="GHEA Grapalat"/>
                <w:sz w:val="18"/>
                <w:szCs w:val="18"/>
                <w:vertAlign w:val="superscript"/>
              </w:rPr>
              <w:t xml:space="preserve">   </w:t>
            </w:r>
            <w:r w:rsidRPr="0081579D">
              <w:rPr>
                <w:rFonts w:ascii="GHEA Grapalat" w:hAnsi="GHEA Grapalat"/>
                <w:sz w:val="18"/>
                <w:szCs w:val="18"/>
              </w:rPr>
              <w:t>М. П.</w:t>
            </w:r>
          </w:p>
        </w:tc>
        <w:tc>
          <w:tcPr>
            <w:tcW w:w="760" w:type="dxa"/>
          </w:tcPr>
          <w:p w:rsidR="003B2F27" w:rsidRPr="0081579D" w:rsidRDefault="003B2F27" w:rsidP="005B7138">
            <w:pPr>
              <w:widowControl w:val="0"/>
              <w:spacing w:after="160" w:line="360" w:lineRule="auto"/>
              <w:jc w:val="center"/>
              <w:rPr>
                <w:rFonts w:ascii="GHEA Grapalat" w:hAnsi="GHEA Grapalat"/>
                <w:sz w:val="18"/>
                <w:szCs w:val="18"/>
              </w:rPr>
            </w:pPr>
          </w:p>
        </w:tc>
        <w:tc>
          <w:tcPr>
            <w:tcW w:w="4343" w:type="dxa"/>
            <w:gridSpan w:val="2"/>
          </w:tcPr>
          <w:p w:rsidR="003B2F27" w:rsidRPr="0081579D" w:rsidRDefault="003B2F27" w:rsidP="005B7138">
            <w:pPr>
              <w:widowControl w:val="0"/>
              <w:spacing w:after="160" w:line="360" w:lineRule="auto"/>
              <w:jc w:val="center"/>
              <w:rPr>
                <w:rFonts w:ascii="GHEA Grapalat" w:hAnsi="GHEA Grapalat" w:cs="Sylfaen"/>
                <w:b/>
                <w:bCs/>
                <w:sz w:val="18"/>
                <w:szCs w:val="18"/>
              </w:rPr>
            </w:pPr>
            <w:r w:rsidRPr="0081579D">
              <w:rPr>
                <w:rFonts w:ascii="GHEA Grapalat" w:hAnsi="GHEA Grapalat"/>
                <w:b/>
                <w:sz w:val="18"/>
                <w:szCs w:val="18"/>
              </w:rPr>
              <w:t>ИСПОЛНИТЕЛЬ</w:t>
            </w:r>
          </w:p>
          <w:p w:rsidR="003B2F27" w:rsidRPr="0081579D" w:rsidRDefault="003B2F27" w:rsidP="005B7138">
            <w:pPr>
              <w:widowControl w:val="0"/>
              <w:jc w:val="center"/>
              <w:rPr>
                <w:rFonts w:ascii="GHEA Grapalat" w:hAnsi="GHEA Grapalat"/>
                <w:sz w:val="18"/>
                <w:szCs w:val="18"/>
                <w:lang w:val="en-US"/>
              </w:rPr>
            </w:pPr>
            <w:r w:rsidRPr="0081579D">
              <w:rPr>
                <w:rFonts w:ascii="GHEA Grapalat" w:hAnsi="GHEA Grapalat"/>
                <w:sz w:val="18"/>
                <w:szCs w:val="18"/>
                <w:lang w:val="en-US"/>
              </w:rPr>
              <w:t>__________________________</w:t>
            </w:r>
          </w:p>
          <w:p w:rsidR="003B2F27" w:rsidRPr="0081579D" w:rsidRDefault="003B2F27" w:rsidP="0081579D">
            <w:pPr>
              <w:widowControl w:val="0"/>
              <w:spacing w:after="160" w:line="360" w:lineRule="auto"/>
              <w:jc w:val="center"/>
              <w:rPr>
                <w:rFonts w:ascii="GHEA Grapalat" w:hAnsi="GHEA Grapalat"/>
                <w:sz w:val="18"/>
                <w:szCs w:val="18"/>
              </w:rPr>
            </w:pPr>
            <w:r w:rsidRPr="0081579D">
              <w:rPr>
                <w:rFonts w:ascii="GHEA Grapalat" w:hAnsi="GHEA Grapalat"/>
                <w:sz w:val="18"/>
                <w:szCs w:val="18"/>
                <w:vertAlign w:val="superscript"/>
              </w:rPr>
              <w:t>/подпись/</w:t>
            </w:r>
            <w:r w:rsidR="0081579D">
              <w:rPr>
                <w:rFonts w:ascii="GHEA Grapalat" w:hAnsi="GHEA Grapalat"/>
                <w:sz w:val="18"/>
                <w:szCs w:val="18"/>
                <w:vertAlign w:val="superscript"/>
              </w:rPr>
              <w:t xml:space="preserve">       </w:t>
            </w:r>
            <w:r w:rsidRPr="0081579D">
              <w:rPr>
                <w:rFonts w:ascii="GHEA Grapalat" w:hAnsi="GHEA Grapalat"/>
                <w:sz w:val="18"/>
                <w:szCs w:val="18"/>
              </w:rPr>
              <w:t>М. П.</w:t>
            </w:r>
          </w:p>
        </w:tc>
      </w:tr>
    </w:tbl>
    <w:p w:rsidR="00AA6AD8" w:rsidRDefault="00AA6AD8" w:rsidP="006B04BD">
      <w:pPr>
        <w:widowControl w:val="0"/>
        <w:spacing w:after="160" w:line="360" w:lineRule="auto"/>
        <w:ind w:firstLine="567"/>
        <w:jc w:val="right"/>
        <w:rPr>
          <w:rFonts w:ascii="GHEA Grapalat" w:hAnsi="GHEA Grapalat"/>
          <w:i/>
        </w:rPr>
        <w:sectPr w:rsidR="00AA6AD8" w:rsidSect="0081579D">
          <w:footnotePr>
            <w:pos w:val="beneathText"/>
          </w:footnotePr>
          <w:pgSz w:w="16840" w:h="11907" w:orient="landscape" w:code="9"/>
          <w:pgMar w:top="426" w:right="992" w:bottom="142" w:left="1418" w:header="561" w:footer="561" w:gutter="0"/>
          <w:cols w:space="720"/>
          <w:docGrid w:linePitch="326"/>
        </w:sectPr>
      </w:pP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tbl>
      <w:tblPr>
        <w:tblW w:w="10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266"/>
        <w:gridCol w:w="417"/>
        <w:gridCol w:w="425"/>
        <w:gridCol w:w="425"/>
        <w:gridCol w:w="469"/>
        <w:gridCol w:w="426"/>
        <w:gridCol w:w="461"/>
        <w:gridCol w:w="425"/>
        <w:gridCol w:w="426"/>
        <w:gridCol w:w="567"/>
        <w:gridCol w:w="481"/>
        <w:gridCol w:w="425"/>
        <w:gridCol w:w="709"/>
        <w:gridCol w:w="666"/>
      </w:tblGrid>
      <w:tr w:rsidR="001B2D2A" w:rsidRPr="00F412AC" w:rsidTr="00AA6AD8">
        <w:trPr>
          <w:trHeight w:val="363"/>
          <w:jc w:val="center"/>
        </w:trPr>
        <w:tc>
          <w:tcPr>
            <w:tcW w:w="10806" w:type="dxa"/>
            <w:gridSpan w:val="16"/>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Услуги</w:t>
            </w:r>
          </w:p>
        </w:tc>
      </w:tr>
      <w:tr w:rsidR="001B2D2A" w:rsidRPr="00F412AC" w:rsidTr="00AA6AD8">
        <w:trPr>
          <w:trHeight w:val="1781"/>
          <w:jc w:val="center"/>
        </w:trPr>
        <w:tc>
          <w:tcPr>
            <w:tcW w:w="100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6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322" w:type="dxa"/>
            <w:gridSpan w:val="13"/>
            <w:vAlign w:val="center"/>
          </w:tcPr>
          <w:p w:rsidR="001B2D2A" w:rsidRPr="00CA2754" w:rsidRDefault="001B2D2A" w:rsidP="00E42BB1">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E42BB1">
              <w:rPr>
                <w:rFonts w:ascii="GHEA Grapalat" w:hAnsi="GHEA Grapalat"/>
                <w:sz w:val="16"/>
              </w:rPr>
              <w:t xml:space="preserve">   </w:t>
            </w:r>
            <w:r w:rsidR="00AA6AD8">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12"/>
              <w:t>**</w:t>
            </w:r>
          </w:p>
        </w:tc>
      </w:tr>
      <w:tr w:rsidR="001B2D2A" w:rsidRPr="00E42BB1" w:rsidTr="00AA6AD8">
        <w:trPr>
          <w:cantSplit/>
          <w:trHeight w:val="1134"/>
          <w:jc w:val="center"/>
        </w:trPr>
        <w:tc>
          <w:tcPr>
            <w:tcW w:w="1006" w:type="dxa"/>
            <w:vAlign w:val="center"/>
          </w:tcPr>
          <w:p w:rsidR="001B2D2A" w:rsidRPr="00DE210D" w:rsidRDefault="001B2D2A" w:rsidP="00AA6AD8">
            <w:pPr>
              <w:widowControl w:val="0"/>
              <w:spacing w:after="120"/>
              <w:jc w:val="center"/>
              <w:rPr>
                <w:rFonts w:ascii="GHEA Grapalat" w:hAnsi="GHEA Grapalat"/>
                <w:sz w:val="18"/>
                <w:szCs w:val="18"/>
              </w:rPr>
            </w:pPr>
            <w:r w:rsidRPr="00DE210D">
              <w:rPr>
                <w:rFonts w:ascii="GHEA Grapalat" w:hAnsi="GHEA Grapalat"/>
                <w:sz w:val="18"/>
                <w:szCs w:val="18"/>
              </w:rPr>
              <w:t>1</w:t>
            </w:r>
          </w:p>
        </w:tc>
        <w:tc>
          <w:tcPr>
            <w:tcW w:w="1212" w:type="dxa"/>
            <w:vAlign w:val="center"/>
          </w:tcPr>
          <w:p w:rsidR="001B2D2A" w:rsidRPr="00DE210D" w:rsidRDefault="001B2D2A" w:rsidP="00AA6AD8">
            <w:pPr>
              <w:widowControl w:val="0"/>
              <w:spacing w:after="120"/>
              <w:jc w:val="center"/>
              <w:rPr>
                <w:rFonts w:ascii="GHEA Grapalat" w:hAnsi="GHEA Grapalat"/>
                <w:sz w:val="18"/>
                <w:szCs w:val="18"/>
              </w:rPr>
            </w:pPr>
            <w:r w:rsidRPr="00DE210D">
              <w:rPr>
                <w:rFonts w:ascii="GHEA Grapalat" w:hAnsi="GHEA Grapalat"/>
                <w:sz w:val="18"/>
                <w:szCs w:val="18"/>
              </w:rPr>
              <w:t>90520000</w:t>
            </w:r>
          </w:p>
        </w:tc>
        <w:tc>
          <w:tcPr>
            <w:tcW w:w="2266" w:type="dxa"/>
            <w:vAlign w:val="center"/>
          </w:tcPr>
          <w:p w:rsidR="001B2D2A" w:rsidRPr="00DE210D" w:rsidRDefault="00AA6AD8" w:rsidP="00AA6AD8">
            <w:pPr>
              <w:widowControl w:val="0"/>
              <w:spacing w:after="120"/>
              <w:jc w:val="center"/>
              <w:rPr>
                <w:rFonts w:ascii="GHEA Grapalat" w:hAnsi="GHEA Grapalat"/>
                <w:sz w:val="18"/>
                <w:szCs w:val="18"/>
              </w:rPr>
            </w:pPr>
            <w:r w:rsidRPr="00DE210D">
              <w:rPr>
                <w:rFonts w:ascii="GHEA Grapalat" w:hAnsi="GHEA Grapalat" w:cs="Arial"/>
                <w:sz w:val="18"/>
                <w:szCs w:val="18"/>
                <w:lang w:val="hy-AM"/>
              </w:rPr>
              <w:t>Услуги по транспортировке и утилизации опасных химических отходов</w:t>
            </w:r>
          </w:p>
        </w:tc>
        <w:tc>
          <w:tcPr>
            <w:tcW w:w="417" w:type="dxa"/>
            <w:textDirection w:val="btLr"/>
            <w:vAlign w:val="center"/>
          </w:tcPr>
          <w:p w:rsidR="001B2D2A" w:rsidRPr="00DE210D" w:rsidRDefault="001B2D2A" w:rsidP="008102AF">
            <w:pPr>
              <w:widowControl w:val="0"/>
              <w:spacing w:after="120"/>
              <w:ind w:left="-161" w:right="-148"/>
              <w:jc w:val="center"/>
              <w:rPr>
                <w:rFonts w:ascii="GHEA Grapalat" w:hAnsi="GHEA Grapalat"/>
                <w:sz w:val="16"/>
              </w:rPr>
            </w:pPr>
            <w:r w:rsidRPr="00DE210D">
              <w:rPr>
                <w:rFonts w:ascii="GHEA Grapalat" w:hAnsi="GHEA Grapalat"/>
                <w:sz w:val="16"/>
              </w:rPr>
              <w:t>январь</w:t>
            </w:r>
          </w:p>
        </w:tc>
        <w:tc>
          <w:tcPr>
            <w:tcW w:w="425" w:type="dxa"/>
            <w:textDirection w:val="btLr"/>
            <w:vAlign w:val="center"/>
          </w:tcPr>
          <w:p w:rsidR="001B2D2A" w:rsidRPr="00DE210D" w:rsidRDefault="001B2D2A" w:rsidP="008102AF">
            <w:pPr>
              <w:widowControl w:val="0"/>
              <w:spacing w:after="120"/>
              <w:ind w:left="-68" w:right="-108"/>
              <w:jc w:val="center"/>
              <w:rPr>
                <w:rFonts w:ascii="GHEA Grapalat" w:hAnsi="GHEA Grapalat" w:cs="Sylfaen"/>
                <w:sz w:val="16"/>
              </w:rPr>
            </w:pPr>
            <w:r w:rsidRPr="00DE210D">
              <w:rPr>
                <w:rFonts w:ascii="GHEA Grapalat" w:hAnsi="GHEA Grapalat"/>
                <w:sz w:val="16"/>
              </w:rPr>
              <w:t>февраль</w:t>
            </w:r>
          </w:p>
        </w:tc>
        <w:tc>
          <w:tcPr>
            <w:tcW w:w="425" w:type="dxa"/>
            <w:textDirection w:val="btLr"/>
            <w:vAlign w:val="center"/>
          </w:tcPr>
          <w:p w:rsidR="001B2D2A" w:rsidRPr="00DE210D" w:rsidRDefault="001B2D2A" w:rsidP="008102AF">
            <w:pPr>
              <w:widowControl w:val="0"/>
              <w:spacing w:after="120"/>
              <w:ind w:left="-73" w:right="-73"/>
              <w:jc w:val="center"/>
              <w:rPr>
                <w:rFonts w:ascii="GHEA Grapalat" w:hAnsi="GHEA Grapalat"/>
                <w:sz w:val="16"/>
              </w:rPr>
            </w:pPr>
            <w:r w:rsidRPr="00DE210D">
              <w:rPr>
                <w:rFonts w:ascii="GHEA Grapalat" w:hAnsi="GHEA Grapalat"/>
                <w:sz w:val="16"/>
              </w:rPr>
              <w:t>март</w:t>
            </w:r>
          </w:p>
        </w:tc>
        <w:tc>
          <w:tcPr>
            <w:tcW w:w="469" w:type="dxa"/>
            <w:textDirection w:val="btLr"/>
            <w:vAlign w:val="center"/>
          </w:tcPr>
          <w:p w:rsidR="001B2D2A" w:rsidRPr="00DE210D" w:rsidRDefault="001B2D2A" w:rsidP="008102AF">
            <w:pPr>
              <w:widowControl w:val="0"/>
              <w:spacing w:after="120"/>
              <w:ind w:left="-94" w:right="-80"/>
              <w:jc w:val="center"/>
              <w:rPr>
                <w:rFonts w:ascii="GHEA Grapalat" w:hAnsi="GHEA Grapalat" w:cs="Sylfaen"/>
                <w:sz w:val="16"/>
              </w:rPr>
            </w:pPr>
            <w:r w:rsidRPr="00DE210D">
              <w:rPr>
                <w:rFonts w:ascii="GHEA Grapalat" w:hAnsi="GHEA Grapalat"/>
                <w:sz w:val="16"/>
              </w:rPr>
              <w:t>апрель</w:t>
            </w:r>
          </w:p>
        </w:tc>
        <w:tc>
          <w:tcPr>
            <w:tcW w:w="426" w:type="dxa"/>
            <w:textDirection w:val="btLr"/>
            <w:vAlign w:val="center"/>
          </w:tcPr>
          <w:p w:rsidR="001B2D2A" w:rsidRPr="00DE210D" w:rsidRDefault="001B2D2A" w:rsidP="008102AF">
            <w:pPr>
              <w:widowControl w:val="0"/>
              <w:spacing w:after="120"/>
              <w:ind w:left="-122" w:right="-94"/>
              <w:jc w:val="center"/>
              <w:rPr>
                <w:rFonts w:ascii="GHEA Grapalat" w:hAnsi="GHEA Grapalat"/>
                <w:sz w:val="16"/>
              </w:rPr>
            </w:pPr>
            <w:r w:rsidRPr="00DE210D">
              <w:rPr>
                <w:rFonts w:ascii="GHEA Grapalat" w:hAnsi="GHEA Grapalat"/>
                <w:sz w:val="16"/>
              </w:rPr>
              <w:t>май</w:t>
            </w:r>
          </w:p>
        </w:tc>
        <w:tc>
          <w:tcPr>
            <w:tcW w:w="461" w:type="dxa"/>
            <w:textDirection w:val="btLr"/>
            <w:vAlign w:val="center"/>
          </w:tcPr>
          <w:p w:rsidR="001B2D2A" w:rsidRPr="00DE210D" w:rsidRDefault="001B2D2A" w:rsidP="008102AF">
            <w:pPr>
              <w:widowControl w:val="0"/>
              <w:spacing w:after="120"/>
              <w:ind w:left="-94" w:right="-128"/>
              <w:jc w:val="center"/>
              <w:rPr>
                <w:rFonts w:ascii="GHEA Grapalat" w:hAnsi="GHEA Grapalat"/>
                <w:sz w:val="16"/>
              </w:rPr>
            </w:pPr>
            <w:r w:rsidRPr="00DE210D">
              <w:rPr>
                <w:rFonts w:ascii="GHEA Grapalat" w:hAnsi="GHEA Grapalat"/>
                <w:sz w:val="16"/>
              </w:rPr>
              <w:t>июнь</w:t>
            </w:r>
          </w:p>
        </w:tc>
        <w:tc>
          <w:tcPr>
            <w:tcW w:w="425" w:type="dxa"/>
            <w:textDirection w:val="btLr"/>
            <w:vAlign w:val="center"/>
          </w:tcPr>
          <w:p w:rsidR="001B2D2A" w:rsidRPr="00DE210D" w:rsidRDefault="001B2D2A" w:rsidP="008102AF">
            <w:pPr>
              <w:widowControl w:val="0"/>
              <w:spacing w:after="120"/>
              <w:ind w:left="-118" w:right="-122"/>
              <w:jc w:val="center"/>
              <w:rPr>
                <w:rFonts w:ascii="GHEA Grapalat" w:hAnsi="GHEA Grapalat"/>
                <w:sz w:val="16"/>
              </w:rPr>
            </w:pPr>
            <w:r w:rsidRPr="00DE210D">
              <w:rPr>
                <w:rFonts w:ascii="GHEA Grapalat" w:hAnsi="GHEA Grapalat"/>
                <w:sz w:val="16"/>
              </w:rPr>
              <w:t>июль</w:t>
            </w:r>
          </w:p>
        </w:tc>
        <w:tc>
          <w:tcPr>
            <w:tcW w:w="426" w:type="dxa"/>
            <w:textDirection w:val="btLr"/>
            <w:vAlign w:val="center"/>
          </w:tcPr>
          <w:p w:rsidR="001B2D2A" w:rsidRPr="00DE210D" w:rsidRDefault="001B2D2A" w:rsidP="008102AF">
            <w:pPr>
              <w:widowControl w:val="0"/>
              <w:spacing w:after="120"/>
              <w:ind w:left="-94" w:right="-124"/>
              <w:jc w:val="center"/>
              <w:rPr>
                <w:rFonts w:ascii="GHEA Grapalat" w:hAnsi="GHEA Grapalat"/>
                <w:sz w:val="16"/>
              </w:rPr>
            </w:pPr>
            <w:r w:rsidRPr="00DE210D">
              <w:rPr>
                <w:rFonts w:ascii="GHEA Grapalat" w:hAnsi="GHEA Grapalat"/>
                <w:sz w:val="16"/>
              </w:rPr>
              <w:t>август</w:t>
            </w:r>
          </w:p>
        </w:tc>
        <w:tc>
          <w:tcPr>
            <w:tcW w:w="567" w:type="dxa"/>
            <w:textDirection w:val="btLr"/>
            <w:vAlign w:val="center"/>
          </w:tcPr>
          <w:p w:rsidR="001B2D2A" w:rsidRPr="00DE210D" w:rsidRDefault="001B2D2A" w:rsidP="008102AF">
            <w:pPr>
              <w:widowControl w:val="0"/>
              <w:spacing w:after="120"/>
              <w:ind w:left="-108" w:right="-119"/>
              <w:jc w:val="center"/>
              <w:rPr>
                <w:rFonts w:ascii="GHEA Grapalat" w:hAnsi="GHEA Grapalat"/>
                <w:sz w:val="16"/>
              </w:rPr>
            </w:pPr>
            <w:r w:rsidRPr="00DE210D">
              <w:rPr>
                <w:rFonts w:ascii="GHEA Grapalat" w:hAnsi="GHEA Grapalat"/>
                <w:sz w:val="16"/>
              </w:rPr>
              <w:t>сентябрь</w:t>
            </w:r>
          </w:p>
        </w:tc>
        <w:tc>
          <w:tcPr>
            <w:tcW w:w="481" w:type="dxa"/>
            <w:textDirection w:val="btLr"/>
            <w:vAlign w:val="center"/>
          </w:tcPr>
          <w:p w:rsidR="001B2D2A" w:rsidRPr="00DE210D" w:rsidRDefault="001B2D2A" w:rsidP="008102AF">
            <w:pPr>
              <w:widowControl w:val="0"/>
              <w:spacing w:after="120"/>
              <w:ind w:left="-113" w:right="-124"/>
              <w:jc w:val="center"/>
              <w:rPr>
                <w:rFonts w:ascii="GHEA Grapalat" w:hAnsi="GHEA Grapalat"/>
                <w:sz w:val="16"/>
              </w:rPr>
            </w:pPr>
            <w:r w:rsidRPr="00DE210D">
              <w:rPr>
                <w:rFonts w:ascii="GHEA Grapalat" w:hAnsi="GHEA Grapalat"/>
                <w:sz w:val="16"/>
              </w:rPr>
              <w:t>октябрь</w:t>
            </w:r>
          </w:p>
        </w:tc>
        <w:tc>
          <w:tcPr>
            <w:tcW w:w="425" w:type="dxa"/>
            <w:textDirection w:val="btLr"/>
            <w:vAlign w:val="center"/>
          </w:tcPr>
          <w:p w:rsidR="001B2D2A" w:rsidRPr="00DE210D" w:rsidRDefault="001B2D2A" w:rsidP="008102AF">
            <w:pPr>
              <w:widowControl w:val="0"/>
              <w:spacing w:after="120"/>
              <w:ind w:left="-94" w:right="-108"/>
              <w:jc w:val="center"/>
              <w:rPr>
                <w:rFonts w:ascii="GHEA Grapalat" w:hAnsi="GHEA Grapalat"/>
                <w:sz w:val="16"/>
              </w:rPr>
            </w:pPr>
            <w:r w:rsidRPr="00DE210D">
              <w:rPr>
                <w:rFonts w:ascii="GHEA Grapalat" w:hAnsi="GHEA Grapalat"/>
                <w:sz w:val="16"/>
              </w:rPr>
              <w:t>ноябрь</w:t>
            </w:r>
          </w:p>
        </w:tc>
        <w:tc>
          <w:tcPr>
            <w:tcW w:w="709" w:type="dxa"/>
            <w:textDirection w:val="btLr"/>
            <w:vAlign w:val="center"/>
          </w:tcPr>
          <w:p w:rsidR="001B2D2A" w:rsidRPr="00DE210D" w:rsidRDefault="001B2D2A" w:rsidP="008102AF">
            <w:pPr>
              <w:widowControl w:val="0"/>
              <w:spacing w:after="120"/>
              <w:ind w:left="-136" w:right="-80"/>
              <w:jc w:val="center"/>
              <w:rPr>
                <w:rFonts w:ascii="GHEA Grapalat" w:hAnsi="GHEA Grapalat"/>
                <w:sz w:val="16"/>
              </w:rPr>
            </w:pPr>
            <w:r w:rsidRPr="00DE210D">
              <w:rPr>
                <w:rFonts w:ascii="GHEA Grapalat" w:hAnsi="GHEA Grapalat"/>
                <w:sz w:val="16"/>
              </w:rPr>
              <w:t>декабрь</w:t>
            </w:r>
          </w:p>
        </w:tc>
        <w:tc>
          <w:tcPr>
            <w:tcW w:w="666" w:type="dxa"/>
            <w:vAlign w:val="center"/>
          </w:tcPr>
          <w:p w:rsidR="001B2D2A" w:rsidRPr="00DE210D" w:rsidRDefault="001B2D2A" w:rsidP="008102AF">
            <w:pPr>
              <w:widowControl w:val="0"/>
              <w:spacing w:after="120"/>
              <w:ind w:right="-1"/>
              <w:jc w:val="center"/>
              <w:rPr>
                <w:rFonts w:ascii="GHEA Grapalat" w:hAnsi="GHEA Grapalat"/>
                <w:sz w:val="16"/>
                <w:lang w:val="en-US"/>
              </w:rPr>
            </w:pPr>
            <w:r w:rsidRPr="00DE210D">
              <w:rPr>
                <w:rFonts w:ascii="GHEA Grapalat" w:hAnsi="GHEA Grapalat"/>
                <w:sz w:val="16"/>
              </w:rPr>
              <w:t>Всего</w:t>
            </w:r>
          </w:p>
        </w:tc>
      </w:tr>
      <w:tr w:rsidR="001B2D2A" w:rsidRPr="00E42BB1" w:rsidTr="00AA6AD8">
        <w:trPr>
          <w:trHeight w:val="363"/>
          <w:jc w:val="center"/>
        </w:trPr>
        <w:tc>
          <w:tcPr>
            <w:tcW w:w="1006" w:type="dxa"/>
          </w:tcPr>
          <w:p w:rsidR="001B2D2A" w:rsidRPr="00DE210D" w:rsidRDefault="001B2D2A" w:rsidP="008102AF">
            <w:pPr>
              <w:widowControl w:val="0"/>
              <w:spacing w:after="120"/>
              <w:jc w:val="center"/>
              <w:rPr>
                <w:rFonts w:ascii="GHEA Grapalat" w:hAnsi="GHEA Grapalat"/>
                <w:sz w:val="16"/>
              </w:rPr>
            </w:pPr>
          </w:p>
        </w:tc>
        <w:tc>
          <w:tcPr>
            <w:tcW w:w="1212" w:type="dxa"/>
          </w:tcPr>
          <w:p w:rsidR="001B2D2A" w:rsidRPr="00DE210D" w:rsidRDefault="001B2D2A" w:rsidP="008102AF">
            <w:pPr>
              <w:widowControl w:val="0"/>
              <w:spacing w:after="120"/>
              <w:jc w:val="center"/>
              <w:rPr>
                <w:rFonts w:ascii="GHEA Grapalat" w:hAnsi="GHEA Grapalat"/>
                <w:sz w:val="16"/>
              </w:rPr>
            </w:pPr>
          </w:p>
        </w:tc>
        <w:tc>
          <w:tcPr>
            <w:tcW w:w="2266" w:type="dxa"/>
          </w:tcPr>
          <w:p w:rsidR="001B2D2A" w:rsidRPr="00DE210D" w:rsidRDefault="001B2D2A" w:rsidP="008102AF">
            <w:pPr>
              <w:widowControl w:val="0"/>
              <w:spacing w:after="120"/>
              <w:jc w:val="center"/>
              <w:rPr>
                <w:rFonts w:ascii="GHEA Grapalat" w:hAnsi="GHEA Grapalat"/>
                <w:sz w:val="16"/>
              </w:rPr>
            </w:pPr>
          </w:p>
        </w:tc>
        <w:tc>
          <w:tcPr>
            <w:tcW w:w="417" w:type="dxa"/>
            <w:vAlign w:val="center"/>
          </w:tcPr>
          <w:p w:rsidR="001B2D2A" w:rsidRPr="00DE210D" w:rsidRDefault="001B2D2A" w:rsidP="008102AF">
            <w:pPr>
              <w:widowControl w:val="0"/>
              <w:spacing w:after="120"/>
              <w:jc w:val="center"/>
              <w:rPr>
                <w:rFonts w:ascii="GHEA Grapalat" w:hAnsi="GHEA Grapalat"/>
                <w:sz w:val="16"/>
              </w:rPr>
            </w:pPr>
          </w:p>
        </w:tc>
        <w:tc>
          <w:tcPr>
            <w:tcW w:w="425" w:type="dxa"/>
            <w:vAlign w:val="center"/>
          </w:tcPr>
          <w:p w:rsidR="001B2D2A" w:rsidRPr="00DE210D" w:rsidRDefault="001B2D2A" w:rsidP="008102AF">
            <w:pPr>
              <w:widowControl w:val="0"/>
              <w:spacing w:after="120"/>
              <w:jc w:val="center"/>
              <w:rPr>
                <w:rFonts w:ascii="GHEA Grapalat" w:hAnsi="GHEA Grapalat"/>
                <w:sz w:val="16"/>
              </w:rPr>
            </w:pPr>
          </w:p>
        </w:tc>
        <w:tc>
          <w:tcPr>
            <w:tcW w:w="425" w:type="dxa"/>
            <w:vAlign w:val="center"/>
          </w:tcPr>
          <w:p w:rsidR="001B2D2A" w:rsidRPr="00DE210D" w:rsidRDefault="001B2D2A" w:rsidP="008102AF">
            <w:pPr>
              <w:widowControl w:val="0"/>
              <w:spacing w:after="120"/>
              <w:jc w:val="center"/>
              <w:rPr>
                <w:rFonts w:ascii="GHEA Grapalat" w:hAnsi="GHEA Grapalat" w:cs="Arial"/>
                <w:sz w:val="16"/>
              </w:rPr>
            </w:pPr>
          </w:p>
        </w:tc>
        <w:tc>
          <w:tcPr>
            <w:tcW w:w="469" w:type="dxa"/>
            <w:vAlign w:val="center"/>
          </w:tcPr>
          <w:p w:rsidR="001B2D2A" w:rsidRPr="00DE210D" w:rsidRDefault="001B2D2A" w:rsidP="008102AF">
            <w:pPr>
              <w:widowControl w:val="0"/>
              <w:spacing w:after="120"/>
              <w:jc w:val="center"/>
              <w:rPr>
                <w:rFonts w:ascii="GHEA Grapalat" w:hAnsi="GHEA Grapalat" w:cs="Arial"/>
                <w:sz w:val="16"/>
              </w:rPr>
            </w:pPr>
          </w:p>
        </w:tc>
        <w:tc>
          <w:tcPr>
            <w:tcW w:w="426" w:type="dxa"/>
            <w:vAlign w:val="center"/>
          </w:tcPr>
          <w:p w:rsidR="001B2D2A" w:rsidRPr="00DE210D" w:rsidRDefault="001B2D2A" w:rsidP="008102AF">
            <w:pPr>
              <w:widowControl w:val="0"/>
              <w:spacing w:after="120"/>
              <w:jc w:val="center"/>
              <w:rPr>
                <w:rFonts w:ascii="GHEA Grapalat" w:hAnsi="GHEA Grapalat" w:cs="Arial"/>
                <w:sz w:val="16"/>
              </w:rPr>
            </w:pPr>
          </w:p>
        </w:tc>
        <w:tc>
          <w:tcPr>
            <w:tcW w:w="461" w:type="dxa"/>
            <w:vAlign w:val="center"/>
          </w:tcPr>
          <w:p w:rsidR="001B2D2A" w:rsidRPr="00DE210D" w:rsidRDefault="001B2D2A" w:rsidP="008102AF">
            <w:pPr>
              <w:widowControl w:val="0"/>
              <w:spacing w:after="120"/>
              <w:jc w:val="center"/>
              <w:rPr>
                <w:rFonts w:ascii="GHEA Grapalat" w:hAnsi="GHEA Grapalat" w:cs="Arial"/>
                <w:sz w:val="16"/>
              </w:rPr>
            </w:pPr>
          </w:p>
        </w:tc>
        <w:tc>
          <w:tcPr>
            <w:tcW w:w="425" w:type="dxa"/>
            <w:vAlign w:val="center"/>
          </w:tcPr>
          <w:p w:rsidR="001B2D2A" w:rsidRPr="00DE210D" w:rsidRDefault="001B2D2A" w:rsidP="008102AF">
            <w:pPr>
              <w:widowControl w:val="0"/>
              <w:spacing w:after="120"/>
              <w:jc w:val="center"/>
              <w:rPr>
                <w:rFonts w:ascii="GHEA Grapalat" w:hAnsi="GHEA Grapalat" w:cs="Arial"/>
                <w:sz w:val="16"/>
              </w:rPr>
            </w:pPr>
          </w:p>
        </w:tc>
        <w:tc>
          <w:tcPr>
            <w:tcW w:w="426" w:type="dxa"/>
            <w:vAlign w:val="center"/>
          </w:tcPr>
          <w:p w:rsidR="001B2D2A" w:rsidRPr="00DE210D" w:rsidRDefault="001B2D2A" w:rsidP="008102AF">
            <w:pPr>
              <w:widowControl w:val="0"/>
              <w:spacing w:after="120"/>
              <w:jc w:val="center"/>
              <w:rPr>
                <w:rFonts w:ascii="GHEA Grapalat" w:hAnsi="GHEA Grapalat" w:cs="Arial"/>
                <w:sz w:val="16"/>
              </w:rPr>
            </w:pPr>
          </w:p>
        </w:tc>
        <w:tc>
          <w:tcPr>
            <w:tcW w:w="567" w:type="dxa"/>
            <w:vAlign w:val="center"/>
          </w:tcPr>
          <w:p w:rsidR="001B2D2A" w:rsidRPr="00DE210D" w:rsidRDefault="001B2D2A" w:rsidP="008102AF">
            <w:pPr>
              <w:widowControl w:val="0"/>
              <w:spacing w:after="120"/>
              <w:jc w:val="center"/>
              <w:rPr>
                <w:rFonts w:ascii="GHEA Grapalat" w:hAnsi="GHEA Grapalat" w:cs="Arial"/>
                <w:sz w:val="16"/>
              </w:rPr>
            </w:pPr>
          </w:p>
        </w:tc>
        <w:tc>
          <w:tcPr>
            <w:tcW w:w="481" w:type="dxa"/>
            <w:vAlign w:val="center"/>
          </w:tcPr>
          <w:p w:rsidR="001B2D2A" w:rsidRPr="00DE210D" w:rsidRDefault="001B2D2A" w:rsidP="008102AF">
            <w:pPr>
              <w:widowControl w:val="0"/>
              <w:spacing w:after="120"/>
              <w:jc w:val="center"/>
              <w:rPr>
                <w:rFonts w:ascii="GHEA Grapalat" w:hAnsi="GHEA Grapalat" w:cs="Arial"/>
                <w:sz w:val="16"/>
              </w:rPr>
            </w:pPr>
          </w:p>
        </w:tc>
        <w:tc>
          <w:tcPr>
            <w:tcW w:w="425" w:type="dxa"/>
            <w:vAlign w:val="center"/>
          </w:tcPr>
          <w:p w:rsidR="001B2D2A" w:rsidRPr="00DE210D" w:rsidRDefault="001B2D2A" w:rsidP="008102AF">
            <w:pPr>
              <w:widowControl w:val="0"/>
              <w:spacing w:after="120"/>
              <w:jc w:val="center"/>
              <w:rPr>
                <w:rFonts w:ascii="GHEA Grapalat" w:hAnsi="GHEA Grapalat" w:cs="Arial"/>
                <w:sz w:val="16"/>
              </w:rPr>
            </w:pPr>
          </w:p>
        </w:tc>
        <w:tc>
          <w:tcPr>
            <w:tcW w:w="709" w:type="dxa"/>
            <w:vAlign w:val="center"/>
          </w:tcPr>
          <w:p w:rsidR="001B2D2A" w:rsidRPr="00DE210D" w:rsidRDefault="00AA6AD8" w:rsidP="008102AF">
            <w:pPr>
              <w:widowControl w:val="0"/>
              <w:spacing w:after="120"/>
              <w:jc w:val="center"/>
              <w:rPr>
                <w:rFonts w:ascii="GHEA Grapalat" w:hAnsi="GHEA Grapalat" w:cs="Arial"/>
                <w:sz w:val="16"/>
              </w:rPr>
            </w:pPr>
            <w:r w:rsidRPr="00DE210D">
              <w:rPr>
                <w:rFonts w:ascii="GHEA Grapalat" w:hAnsi="GHEA Grapalat"/>
                <w:sz w:val="16"/>
              </w:rPr>
              <w:t>100</w:t>
            </w:r>
            <w:r w:rsidR="001B2D2A" w:rsidRPr="00DE210D">
              <w:rPr>
                <w:rFonts w:ascii="GHEA Grapalat" w:hAnsi="GHEA Grapalat"/>
                <w:sz w:val="16"/>
              </w:rPr>
              <w:t xml:space="preserve"> %</w:t>
            </w:r>
          </w:p>
        </w:tc>
        <w:tc>
          <w:tcPr>
            <w:tcW w:w="666" w:type="dxa"/>
            <w:vAlign w:val="center"/>
          </w:tcPr>
          <w:p w:rsidR="001B2D2A" w:rsidRPr="00DE210D" w:rsidRDefault="00AA6AD8" w:rsidP="008102AF">
            <w:pPr>
              <w:widowControl w:val="0"/>
              <w:spacing w:after="120"/>
              <w:jc w:val="center"/>
              <w:rPr>
                <w:rFonts w:ascii="GHEA Grapalat" w:hAnsi="GHEA Grapalat"/>
                <w:b/>
                <w:sz w:val="16"/>
              </w:rPr>
            </w:pPr>
            <w:r w:rsidRPr="00DE210D">
              <w:rPr>
                <w:rFonts w:ascii="GHEA Grapalat" w:hAnsi="GHEA Grapalat"/>
                <w:sz w:val="16"/>
              </w:rPr>
              <w:t>100</w:t>
            </w:r>
            <w:r w:rsidR="001B2D2A" w:rsidRPr="00DE210D">
              <w:rPr>
                <w:rFonts w:ascii="GHEA Grapalat" w:hAnsi="GHEA Grapalat"/>
                <w:sz w:val="16"/>
              </w:rPr>
              <w:t xml:space="preserve"> %</w:t>
            </w:r>
            <w:bookmarkStart w:id="4" w:name="_GoBack"/>
            <w:bookmarkEnd w:id="4"/>
          </w:p>
        </w:tc>
      </w:tr>
    </w:tbl>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6B04BD" w:rsidRPr="009F3DC7" w:rsidTr="00B81636">
        <w:trPr>
          <w:jc w:val="center"/>
        </w:trPr>
        <w:tc>
          <w:tcPr>
            <w:tcW w:w="4536"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B81636">
            <w:pPr>
              <w:widowControl w:val="0"/>
              <w:spacing w:after="160" w:line="360" w:lineRule="auto"/>
              <w:jc w:val="center"/>
              <w:rPr>
                <w:rFonts w:ascii="GHEA Grapalat" w:hAnsi="GHEA Grapalat"/>
              </w:rPr>
            </w:pPr>
          </w:p>
        </w:tc>
        <w:tc>
          <w:tcPr>
            <w:tcW w:w="4343"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AA6AD8">
          <w:footnotePr>
            <w:pos w:val="beneathText"/>
          </w:footnotePr>
          <w:pgSz w:w="11907" w:h="16840" w:code="9"/>
          <w:pgMar w:top="992" w:right="289" w:bottom="1418" w:left="425"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AA6AD8">
      <w:footerReference w:type="default" r:id="rId9"/>
      <w:footnotePr>
        <w:pos w:val="beneathText"/>
      </w:footnotePr>
      <w:pgSz w:w="11907" w:h="16840" w:code="9"/>
      <w:pgMar w:top="992" w:right="289" w:bottom="1418" w:left="425"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2AF" w:rsidRDefault="008102AF">
      <w:r>
        <w:separator/>
      </w:r>
    </w:p>
  </w:endnote>
  <w:endnote w:type="continuationSeparator" w:id="0">
    <w:p w:rsidR="008102AF" w:rsidRDefault="00810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8102AF" w:rsidRPr="003E450C" w:rsidRDefault="008102A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87BA8">
          <w:rPr>
            <w:rFonts w:ascii="GHEA Grapalat" w:hAnsi="GHEA Grapalat"/>
            <w:noProof/>
            <w:sz w:val="24"/>
            <w:szCs w:val="24"/>
          </w:rPr>
          <w:t>20</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2AF" w:rsidRPr="00305BEC" w:rsidRDefault="008102AF">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2AF" w:rsidRDefault="008102AF">
      <w:r>
        <w:separator/>
      </w:r>
    </w:p>
  </w:footnote>
  <w:footnote w:type="continuationSeparator" w:id="0">
    <w:p w:rsidR="008102AF" w:rsidRDefault="008102AF">
      <w:r>
        <w:continuationSeparator/>
      </w:r>
    </w:p>
  </w:footnote>
  <w:footnote w:id="1">
    <w:p w:rsidR="008102AF" w:rsidRPr="00A31673" w:rsidRDefault="008102A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102AF" w:rsidRDefault="008102AF" w:rsidP="006B3E56">
      <w:pPr>
        <w:jc w:val="both"/>
      </w:pPr>
    </w:p>
    <w:p w:rsidR="008102AF" w:rsidRPr="00503980" w:rsidRDefault="008102A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102AF" w:rsidRPr="00503980" w:rsidRDefault="008102A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8102AF" w:rsidRPr="00503980" w:rsidRDefault="008102A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102AF" w:rsidRDefault="008102AF" w:rsidP="006B3E56">
      <w:pPr>
        <w:pStyle w:val="af2"/>
        <w:rPr>
          <w:rFonts w:asciiTheme="minorHAnsi" w:hAnsiTheme="minorHAnsi"/>
          <w:lang w:val="af-ZA"/>
        </w:rPr>
      </w:pPr>
    </w:p>
  </w:footnote>
  <w:footnote w:id="3">
    <w:p w:rsidR="008102AF" w:rsidRPr="00D3436F" w:rsidRDefault="008102A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102AF" w:rsidRPr="009C4E45" w:rsidRDefault="008102AF">
      <w:pPr>
        <w:pStyle w:val="af2"/>
        <w:rPr>
          <w:rFonts w:ascii="GHEA Grapalat" w:hAnsi="GHEA Grapalat"/>
          <w:color w:val="FF0000"/>
          <w:sz w:val="28"/>
          <w:szCs w:val="28"/>
        </w:rPr>
      </w:pPr>
    </w:p>
  </w:footnote>
  <w:footnote w:id="4">
    <w:p w:rsidR="008102AF" w:rsidRPr="008842CE" w:rsidRDefault="008102AF" w:rsidP="003D2FE2">
      <w:pPr>
        <w:pStyle w:val="af2"/>
        <w:jc w:val="both"/>
      </w:pPr>
    </w:p>
  </w:footnote>
  <w:footnote w:id="5">
    <w:p w:rsidR="008102AF" w:rsidRPr="008842CE" w:rsidRDefault="008102AF" w:rsidP="000A214C">
      <w:pPr>
        <w:pStyle w:val="af2"/>
        <w:jc w:val="both"/>
      </w:pPr>
    </w:p>
  </w:footnote>
  <w:footnote w:id="6">
    <w:p w:rsidR="008102AF" w:rsidRPr="006F5F33" w:rsidRDefault="008102A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8102AF" w:rsidRPr="006F5F33" w:rsidRDefault="008102A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102AF" w:rsidRPr="006F5F33" w:rsidRDefault="008102A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8102AF" w:rsidRPr="00E40AC8" w:rsidRDefault="008102AF"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8102AF" w:rsidRPr="00E40AC8" w:rsidRDefault="008102AF" w:rsidP="001B2D2A">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1">
    <w:p w:rsidR="008102AF" w:rsidRPr="00124BE9" w:rsidRDefault="008102AF"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2">
    <w:p w:rsidR="008102AF" w:rsidRPr="00CA2754" w:rsidRDefault="008102AF" w:rsidP="001B2D2A">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2D2A"/>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1FB0"/>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D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BA8"/>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2AF"/>
    <w:rsid w:val="008105B4"/>
    <w:rsid w:val="008106C0"/>
    <w:rsid w:val="00810966"/>
    <w:rsid w:val="00811D16"/>
    <w:rsid w:val="00814D5C"/>
    <w:rsid w:val="00814DBD"/>
    <w:rsid w:val="00814DCB"/>
    <w:rsid w:val="0081568C"/>
    <w:rsid w:val="0081579D"/>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AD8"/>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636"/>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20E"/>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10D"/>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BB1"/>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1119"/>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7965B5C-FFAF-4AAA-B99B-2E1039F3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B0280-BD55-4EFF-A40F-2FEEE2BA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70</Pages>
  <Words>18830</Words>
  <Characters>107332</Characters>
  <Application>Microsoft Office Word</Application>
  <DocSecurity>0</DocSecurity>
  <Lines>894</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125911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1607</cp:revision>
  <cp:lastPrinted>2018-02-16T07:12:00Z</cp:lastPrinted>
  <dcterms:created xsi:type="dcterms:W3CDTF">2019-10-28T07:04:00Z</dcterms:created>
  <dcterms:modified xsi:type="dcterms:W3CDTF">2024-10-30T07:59:00Z</dcterms:modified>
</cp:coreProperties>
</file>